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305F1" w14:textId="77777777" w:rsidR="00D144BE" w:rsidRPr="001C55B2" w:rsidRDefault="007771E3" w:rsidP="00865D5C">
      <w:pPr>
        <w:pStyle w:val="Heading1"/>
      </w:pPr>
      <w:r>
        <w:t>acoustic comfort</w:t>
      </w:r>
    </w:p>
    <w:p w14:paraId="25A7BA88" w14:textId="77777777" w:rsidR="00657526" w:rsidRPr="00640DE3" w:rsidRDefault="00657526" w:rsidP="00C41176">
      <w:pPr>
        <w:pStyle w:val="Heading3"/>
        <w:rPr>
          <w:sz w:val="24"/>
          <w:szCs w:val="24"/>
        </w:rPr>
      </w:pPr>
      <w:bookmarkStart w:id="0" w:name="h.d27jtfsfquok"/>
      <w:bookmarkEnd w:id="0"/>
      <w:r w:rsidRPr="00640DE3">
        <w:rPr>
          <w:sz w:val="24"/>
          <w:szCs w:val="24"/>
        </w:rPr>
        <w:t>Credit 10</w:t>
      </w:r>
    </w:p>
    <w:p w14:paraId="1F48500B" w14:textId="5E6769D1" w:rsidR="005C34D2" w:rsidRPr="00640DE3" w:rsidRDefault="005C34D2" w:rsidP="002024E6">
      <w:pPr>
        <w:pStyle w:val="Heading3"/>
        <w:spacing w:before="240"/>
        <w:rPr>
          <w:sz w:val="24"/>
          <w:szCs w:val="24"/>
        </w:rPr>
      </w:pPr>
      <w:r w:rsidRPr="00640DE3">
        <w:rPr>
          <w:sz w:val="24"/>
          <w:szCs w:val="24"/>
        </w:rPr>
        <w:t>Design Review Submission</w:t>
      </w:r>
      <w:r w:rsidRPr="00640DE3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10800679"/>
        </w:sdtPr>
        <w:sdtEndPr/>
        <w:sdtContent>
          <w:sdt>
            <w:sdtPr>
              <w:rPr>
                <w:sz w:val="24"/>
                <w:szCs w:val="24"/>
              </w:rPr>
              <w:id w:val="1532459039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20657559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AD60D8" w:rsidRPr="00640DE3">
                    <w:rPr>
                      <w:rFonts w:ascii="MS Gothic" w:eastAsia="MS Gothic" w:hAnsi="MS Gothic" w:hint="eastAsia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Pr="00640DE3">
        <w:rPr>
          <w:sz w:val="24"/>
          <w:szCs w:val="24"/>
        </w:rPr>
        <w:tab/>
        <w:t>As Built Submission</w:t>
      </w:r>
      <w:r w:rsidRPr="00640DE3">
        <w:rPr>
          <w:sz w:val="24"/>
          <w:szCs w:val="24"/>
        </w:rPr>
        <w:tab/>
        <w:t xml:space="preserve"> </w:t>
      </w:r>
      <w:sdt>
        <w:sdtPr>
          <w:rPr>
            <w:sz w:val="24"/>
            <w:szCs w:val="24"/>
          </w:rPr>
          <w:id w:val="206148192"/>
        </w:sdtPr>
        <w:sdtEndPr/>
        <w:sdtContent>
          <w:sdt>
            <w:sdtPr>
              <w:rPr>
                <w:sz w:val="24"/>
                <w:szCs w:val="24"/>
              </w:rPr>
              <w:id w:val="1326704413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107203396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AD60D8" w:rsidRPr="00640DE3">
                    <w:rPr>
                      <w:rFonts w:ascii="MS Gothic" w:eastAsia="MS Gothic" w:hAnsi="MS Gothic" w:hint="eastAsia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Pr="00640DE3">
        <w:rPr>
          <w:bCs w:val="0"/>
          <w:caps w:val="0"/>
          <w:color w:val="8064A2" w:themeColor="accent4"/>
          <w:sz w:val="24"/>
          <w:szCs w:val="24"/>
        </w:rPr>
        <w:t xml:space="preserve"> </w:t>
      </w:r>
    </w:p>
    <w:tbl>
      <w:tblPr>
        <w:tblStyle w:val="Style1"/>
        <w:tblW w:w="9322" w:type="dxa"/>
        <w:tblLook w:val="04A0" w:firstRow="1" w:lastRow="0" w:firstColumn="1" w:lastColumn="0" w:noHBand="0" w:noVBand="1"/>
      </w:tblPr>
      <w:tblGrid>
        <w:gridCol w:w="3794"/>
        <w:gridCol w:w="709"/>
        <w:gridCol w:w="3827"/>
        <w:gridCol w:w="992"/>
      </w:tblGrid>
      <w:tr w:rsidR="005C34D2" w14:paraId="59461AB7" w14:textId="77777777" w:rsidTr="007771E3">
        <w:tc>
          <w:tcPr>
            <w:tcW w:w="3794" w:type="dxa"/>
          </w:tcPr>
          <w:p w14:paraId="34338113" w14:textId="77777777" w:rsidR="005C34D2" w:rsidRPr="007A0380" w:rsidRDefault="005C34D2" w:rsidP="00C41176">
            <w:pPr>
              <w:pStyle w:val="Heading3"/>
              <w:rPr>
                <w:sz w:val="24"/>
              </w:rPr>
            </w:pPr>
            <w:r w:rsidRPr="007A0380">
              <w:rPr>
                <w:sz w:val="24"/>
              </w:rPr>
              <w:t>Total Points available:</w:t>
            </w:r>
          </w:p>
        </w:tc>
        <w:tc>
          <w:tcPr>
            <w:tcW w:w="709" w:type="dxa"/>
          </w:tcPr>
          <w:p w14:paraId="36EB8FE4" w14:textId="77777777" w:rsidR="005C34D2" w:rsidRPr="007A0380" w:rsidRDefault="0012288D" w:rsidP="00C41176">
            <w:pPr>
              <w:pStyle w:val="Heading3"/>
              <w:rPr>
                <w:sz w:val="24"/>
              </w:rPr>
            </w:pPr>
            <w:r w:rsidRPr="007A0380">
              <w:rPr>
                <w:sz w:val="24"/>
              </w:rPr>
              <w:t>3</w:t>
            </w:r>
          </w:p>
        </w:tc>
        <w:tc>
          <w:tcPr>
            <w:tcW w:w="3827" w:type="dxa"/>
          </w:tcPr>
          <w:p w14:paraId="05FBFD71" w14:textId="77777777" w:rsidR="005C34D2" w:rsidRPr="007A0380" w:rsidRDefault="005C34D2" w:rsidP="00C41176">
            <w:pPr>
              <w:pStyle w:val="Heading3"/>
              <w:rPr>
                <w:sz w:val="24"/>
              </w:rPr>
            </w:pPr>
            <w:r w:rsidRPr="007A0380">
              <w:rPr>
                <w:sz w:val="24"/>
              </w:rPr>
              <w:t>Points claimed:</w:t>
            </w:r>
          </w:p>
        </w:tc>
        <w:tc>
          <w:tcPr>
            <w:tcW w:w="992" w:type="dxa"/>
          </w:tcPr>
          <w:p w14:paraId="2F3682D6" w14:textId="55B95EDF" w:rsidR="005C34D2" w:rsidRPr="007A0380" w:rsidRDefault="00C41176" w:rsidP="00C41176">
            <w:pPr>
              <w:pStyle w:val="Heading3"/>
              <w:rPr>
                <w:sz w:val="24"/>
              </w:rPr>
            </w:pPr>
            <w:r w:rsidRPr="007A0380">
              <w:rPr>
                <w:bCs w:val="0"/>
                <w:caps w:val="0"/>
                <w:color w:val="8064A2" w:themeColor="accent4"/>
                <w:sz w:val="24"/>
                <w:szCs w:val="22"/>
              </w:rPr>
              <w:t>[</w:t>
            </w:r>
            <w:r w:rsidR="005C34D2" w:rsidRPr="007A0380">
              <w:rPr>
                <w:bCs w:val="0"/>
                <w:caps w:val="0"/>
                <w:color w:val="8064A2" w:themeColor="accent4"/>
                <w:sz w:val="24"/>
                <w:szCs w:val="22"/>
              </w:rPr>
              <w:t>#</w:t>
            </w:r>
            <w:r w:rsidRPr="007A0380">
              <w:rPr>
                <w:bCs w:val="0"/>
                <w:caps w:val="0"/>
                <w:color w:val="8064A2" w:themeColor="accent4"/>
                <w:sz w:val="24"/>
                <w:szCs w:val="22"/>
              </w:rPr>
              <w:t>]</w:t>
            </w:r>
          </w:p>
        </w:tc>
      </w:tr>
    </w:tbl>
    <w:p w14:paraId="717BC98D" w14:textId="77777777" w:rsidR="005C34D2" w:rsidRDefault="005C34D2"/>
    <w:tbl>
      <w:tblPr>
        <w:tblStyle w:val="Style1"/>
        <w:tblW w:w="5000" w:type="pct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0E0" w:firstRow="1" w:lastRow="1" w:firstColumn="1" w:lastColumn="0" w:noHBand="0" w:noVBand="0"/>
      </w:tblPr>
      <w:tblGrid>
        <w:gridCol w:w="607"/>
        <w:gridCol w:w="2127"/>
        <w:gridCol w:w="3423"/>
        <w:gridCol w:w="1437"/>
        <w:gridCol w:w="1433"/>
      </w:tblGrid>
      <w:tr w:rsidR="0026389D" w14:paraId="5278FF6E" w14:textId="77777777" w:rsidTr="00F33466">
        <w:tc>
          <w:tcPr>
            <w:tcW w:w="336" w:type="pct"/>
          </w:tcPr>
          <w:p w14:paraId="34F015B8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178" w:type="pct"/>
          </w:tcPr>
          <w:p w14:paraId="797DF21B" w14:textId="405366DE" w:rsidR="00017B56" w:rsidRPr="00017B56" w:rsidRDefault="00920FE8" w:rsidP="00657526">
            <w:pPr>
              <w:rPr>
                <w:rStyle w:val="StyleBold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1896" w:type="pct"/>
          </w:tcPr>
          <w:p w14:paraId="6FBDF3D6" w14:textId="77777777" w:rsidR="007A4546" w:rsidRDefault="00017B56" w:rsidP="00657526">
            <w:pPr>
              <w:rPr>
                <w:rStyle w:val="StyleBold"/>
                <w:bCs w:val="0"/>
                <w:color w:val="365F91" w:themeColor="accent1" w:themeShade="BF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796" w:type="pct"/>
          </w:tcPr>
          <w:p w14:paraId="654046A9" w14:textId="77777777" w:rsidR="00017B56" w:rsidRPr="00017B56" w:rsidRDefault="00017B56" w:rsidP="00657526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794" w:type="pct"/>
          </w:tcPr>
          <w:p w14:paraId="6DE3AD37" w14:textId="77777777" w:rsidR="00017B56" w:rsidRPr="00017B56" w:rsidRDefault="00017B56" w:rsidP="00657526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F33466" w14:paraId="440210AF" w14:textId="77777777" w:rsidTr="00F33466">
        <w:tc>
          <w:tcPr>
            <w:tcW w:w="336" w:type="pct"/>
            <w:vMerge w:val="restart"/>
          </w:tcPr>
          <w:p w14:paraId="06EC00E5" w14:textId="77777777" w:rsidR="00F33466" w:rsidRPr="00A10882" w:rsidRDefault="00F33466" w:rsidP="00C41176">
            <w:pPr>
              <w:jc w:val="center"/>
              <w:rPr>
                <w:b/>
              </w:rPr>
            </w:pPr>
            <w:r w:rsidRPr="00A10882">
              <w:rPr>
                <w:b/>
              </w:rPr>
              <w:t>10.1</w:t>
            </w:r>
          </w:p>
        </w:tc>
        <w:tc>
          <w:tcPr>
            <w:tcW w:w="1178" w:type="pct"/>
            <w:vMerge w:val="restart"/>
          </w:tcPr>
          <w:p w14:paraId="26EB142E" w14:textId="77777777" w:rsidR="00F33466" w:rsidRPr="00A10882" w:rsidRDefault="00F33466" w:rsidP="00C41176">
            <w:pPr>
              <w:rPr>
                <w:b/>
              </w:rPr>
            </w:pPr>
            <w:r w:rsidRPr="00A10882">
              <w:rPr>
                <w:b/>
              </w:rPr>
              <w:t>Internal Noise Levels</w:t>
            </w:r>
          </w:p>
        </w:tc>
        <w:tc>
          <w:tcPr>
            <w:tcW w:w="1896" w:type="pct"/>
            <w:vMerge w:val="restart"/>
          </w:tcPr>
          <w:p w14:paraId="2371EB06" w14:textId="77777777" w:rsidR="00F33466" w:rsidRDefault="00F33466" w:rsidP="00C41176">
            <w:r>
              <w:t>Internal ambient noise levels are suitable and relevant to the activity type of the room.</w:t>
            </w:r>
          </w:p>
        </w:tc>
        <w:tc>
          <w:tcPr>
            <w:tcW w:w="796" w:type="pct"/>
            <w:vAlign w:val="center"/>
          </w:tcPr>
          <w:p w14:paraId="64521580" w14:textId="77777777" w:rsidR="00F33466" w:rsidRDefault="00F33466" w:rsidP="00685887">
            <w:pPr>
              <w:jc w:val="center"/>
            </w:pPr>
            <w:r>
              <w:t>1</w:t>
            </w:r>
          </w:p>
        </w:tc>
        <w:tc>
          <w:tcPr>
            <w:tcW w:w="794" w:type="pct"/>
            <w:vAlign w:val="center"/>
          </w:tcPr>
          <w:p w14:paraId="3C0FC4EA" w14:textId="6FF39A0E" w:rsidR="00F33466" w:rsidRPr="00F25D41" w:rsidRDefault="00F33466" w:rsidP="00685887">
            <w:pPr>
              <w:jc w:val="center"/>
              <w:rPr>
                <w:color w:val="8064A2" w:themeColor="accent4"/>
              </w:rPr>
            </w:pPr>
            <w:sdt>
              <w:sdtPr>
                <w:id w:val="-1086151516"/>
              </w:sdtPr>
              <w:sdtContent>
                <w:sdt>
                  <w:sdtPr>
                    <w:id w:val="-195416109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F33466" w14:paraId="0D8860E7" w14:textId="77777777" w:rsidTr="00F33466">
        <w:trPr>
          <w:ins w:id="1" w:author="Ting Li" w:date="2022-05-30T16:48:00Z"/>
        </w:trPr>
        <w:tc>
          <w:tcPr>
            <w:tcW w:w="336" w:type="pct"/>
            <w:vMerge/>
          </w:tcPr>
          <w:p w14:paraId="2F2089BD" w14:textId="77777777" w:rsidR="00F33466" w:rsidRPr="00A10882" w:rsidRDefault="00F33466" w:rsidP="00C41176">
            <w:pPr>
              <w:jc w:val="center"/>
              <w:rPr>
                <w:ins w:id="2" w:author="Ting Li" w:date="2022-05-30T16:48:00Z"/>
                <w:b/>
              </w:rPr>
            </w:pPr>
          </w:p>
        </w:tc>
        <w:tc>
          <w:tcPr>
            <w:tcW w:w="1178" w:type="pct"/>
            <w:vMerge/>
          </w:tcPr>
          <w:p w14:paraId="0E50DF5F" w14:textId="77777777" w:rsidR="00F33466" w:rsidRPr="00A10882" w:rsidRDefault="00F33466" w:rsidP="00C41176">
            <w:pPr>
              <w:rPr>
                <w:ins w:id="3" w:author="Ting Li" w:date="2022-05-30T16:48:00Z"/>
                <w:b/>
              </w:rPr>
            </w:pPr>
          </w:p>
        </w:tc>
        <w:tc>
          <w:tcPr>
            <w:tcW w:w="1896" w:type="pct"/>
            <w:vMerge/>
          </w:tcPr>
          <w:p w14:paraId="4F95EC78" w14:textId="77777777" w:rsidR="00F33466" w:rsidRDefault="00F33466" w:rsidP="00C41176">
            <w:pPr>
              <w:rPr>
                <w:ins w:id="4" w:author="Ting Li" w:date="2022-05-30T16:48:00Z"/>
              </w:rPr>
            </w:pPr>
          </w:p>
        </w:tc>
        <w:tc>
          <w:tcPr>
            <w:tcW w:w="796" w:type="pct"/>
            <w:vAlign w:val="center"/>
          </w:tcPr>
          <w:p w14:paraId="459D90D5" w14:textId="009842D1" w:rsidR="00F33466" w:rsidRDefault="00F33466" w:rsidP="00685887">
            <w:pPr>
              <w:jc w:val="center"/>
              <w:rPr>
                <w:ins w:id="5" w:author="Ting Li" w:date="2022-05-30T16:48:00Z"/>
              </w:rPr>
            </w:pPr>
            <w:ins w:id="6" w:author="Ting Li" w:date="2022-05-30T16:49:00Z">
              <w:r>
                <w:t>NA</w:t>
              </w:r>
            </w:ins>
          </w:p>
        </w:tc>
        <w:tc>
          <w:tcPr>
            <w:tcW w:w="794" w:type="pct"/>
            <w:vAlign w:val="center"/>
          </w:tcPr>
          <w:p w14:paraId="48CA2208" w14:textId="42100E4D" w:rsidR="00F33466" w:rsidRDefault="00F33466" w:rsidP="00685887">
            <w:pPr>
              <w:jc w:val="center"/>
              <w:rPr>
                <w:ins w:id="7" w:author="Ting Li" w:date="2022-05-30T16:48:00Z"/>
              </w:rPr>
            </w:pPr>
            <w:customXmlInsRangeStart w:id="8" w:author="Ting Li" w:date="2022-05-30T16:49:00Z"/>
            <w:sdt>
              <w:sdtPr>
                <w:id w:val="184480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customXmlInsRangeEnd w:id="8"/>
                <w:ins w:id="9" w:author="Ting Li" w:date="2022-05-30T16:49:00Z">
                  <w:r>
                    <w:rPr>
                      <w:rFonts w:ascii="MS Gothic" w:eastAsia="MS Gothic" w:hAnsi="MS Gothic" w:hint="eastAsia"/>
                    </w:rPr>
                    <w:t>☐</w:t>
                  </w:r>
                </w:ins>
                <w:customXmlInsRangeStart w:id="10" w:author="Ting Li" w:date="2022-05-30T16:49:00Z"/>
              </w:sdtContent>
            </w:sdt>
            <w:customXmlInsRangeEnd w:id="10"/>
          </w:p>
        </w:tc>
      </w:tr>
      <w:tr w:rsidR="00F33466" w14:paraId="1D893DFD" w14:textId="77777777" w:rsidTr="00F33466">
        <w:tc>
          <w:tcPr>
            <w:tcW w:w="336" w:type="pct"/>
            <w:vMerge w:val="restart"/>
          </w:tcPr>
          <w:p w14:paraId="1E46F4F3" w14:textId="77777777" w:rsidR="00F33466" w:rsidRPr="00A10882" w:rsidRDefault="00F33466" w:rsidP="00C41176">
            <w:pPr>
              <w:jc w:val="center"/>
              <w:rPr>
                <w:b/>
              </w:rPr>
            </w:pPr>
            <w:r w:rsidRPr="00A10882">
              <w:rPr>
                <w:b/>
              </w:rPr>
              <w:t>10.2</w:t>
            </w:r>
          </w:p>
        </w:tc>
        <w:tc>
          <w:tcPr>
            <w:tcW w:w="1178" w:type="pct"/>
            <w:vMerge w:val="restart"/>
          </w:tcPr>
          <w:p w14:paraId="232FCCEB" w14:textId="77777777" w:rsidR="00F33466" w:rsidRPr="00A10882" w:rsidRDefault="00F33466" w:rsidP="00C41176">
            <w:pPr>
              <w:rPr>
                <w:b/>
              </w:rPr>
            </w:pPr>
            <w:r w:rsidRPr="00A10882">
              <w:rPr>
                <w:b/>
              </w:rPr>
              <w:t>Reverberation</w:t>
            </w:r>
          </w:p>
        </w:tc>
        <w:tc>
          <w:tcPr>
            <w:tcW w:w="1896" w:type="pct"/>
            <w:vMerge w:val="restart"/>
          </w:tcPr>
          <w:p w14:paraId="7BD52783" w14:textId="77777777" w:rsidR="00F33466" w:rsidRDefault="00F33466" w:rsidP="00C41176">
            <w:r>
              <w:t>The nominated area has been built to reduce the persistence of sound to a level suitable to the activities of the space.</w:t>
            </w:r>
          </w:p>
        </w:tc>
        <w:tc>
          <w:tcPr>
            <w:tcW w:w="796" w:type="pct"/>
            <w:vAlign w:val="center"/>
          </w:tcPr>
          <w:p w14:paraId="3B59CC1E" w14:textId="77777777" w:rsidR="00F33466" w:rsidRDefault="00F33466" w:rsidP="00685887">
            <w:pPr>
              <w:jc w:val="center"/>
            </w:pPr>
            <w:r>
              <w:t>1</w:t>
            </w:r>
          </w:p>
        </w:tc>
        <w:tc>
          <w:tcPr>
            <w:tcW w:w="794" w:type="pct"/>
            <w:vAlign w:val="center"/>
          </w:tcPr>
          <w:p w14:paraId="7EF87ABA" w14:textId="2703C55B" w:rsidR="00F33466" w:rsidRPr="00F25D41" w:rsidRDefault="00F33466" w:rsidP="00685887">
            <w:pPr>
              <w:jc w:val="center"/>
              <w:rPr>
                <w:color w:val="8064A2" w:themeColor="accent4"/>
              </w:rPr>
            </w:pPr>
            <w:sdt>
              <w:sdtPr>
                <w:id w:val="-1331129971"/>
              </w:sdtPr>
              <w:sdtContent>
                <w:sdt>
                  <w:sdtPr>
                    <w:id w:val="87134633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F33466" w14:paraId="6F81A62C" w14:textId="77777777" w:rsidTr="00F33466">
        <w:trPr>
          <w:ins w:id="11" w:author="Ting Li" w:date="2022-05-30T16:48:00Z"/>
        </w:trPr>
        <w:tc>
          <w:tcPr>
            <w:tcW w:w="336" w:type="pct"/>
            <w:vMerge/>
          </w:tcPr>
          <w:p w14:paraId="3D69ADD6" w14:textId="77777777" w:rsidR="00F33466" w:rsidRPr="00A10882" w:rsidRDefault="00F33466" w:rsidP="00F33466">
            <w:pPr>
              <w:jc w:val="center"/>
              <w:rPr>
                <w:ins w:id="12" w:author="Ting Li" w:date="2022-05-30T16:48:00Z"/>
                <w:b/>
              </w:rPr>
            </w:pPr>
          </w:p>
        </w:tc>
        <w:tc>
          <w:tcPr>
            <w:tcW w:w="1178" w:type="pct"/>
            <w:vMerge/>
          </w:tcPr>
          <w:p w14:paraId="1A3EB586" w14:textId="77777777" w:rsidR="00F33466" w:rsidRPr="00A10882" w:rsidRDefault="00F33466" w:rsidP="00F33466">
            <w:pPr>
              <w:rPr>
                <w:ins w:id="13" w:author="Ting Li" w:date="2022-05-30T16:48:00Z"/>
                <w:b/>
              </w:rPr>
            </w:pPr>
          </w:p>
        </w:tc>
        <w:tc>
          <w:tcPr>
            <w:tcW w:w="1896" w:type="pct"/>
            <w:vMerge/>
          </w:tcPr>
          <w:p w14:paraId="72C693CB" w14:textId="77777777" w:rsidR="00F33466" w:rsidRDefault="00F33466" w:rsidP="00F33466">
            <w:pPr>
              <w:rPr>
                <w:ins w:id="14" w:author="Ting Li" w:date="2022-05-30T16:48:00Z"/>
              </w:rPr>
            </w:pPr>
          </w:p>
        </w:tc>
        <w:tc>
          <w:tcPr>
            <w:tcW w:w="796" w:type="pct"/>
            <w:vAlign w:val="center"/>
          </w:tcPr>
          <w:p w14:paraId="4720C2D7" w14:textId="2841E88A" w:rsidR="00F33466" w:rsidRDefault="00F33466" w:rsidP="00F33466">
            <w:pPr>
              <w:jc w:val="center"/>
              <w:rPr>
                <w:ins w:id="15" w:author="Ting Li" w:date="2022-05-30T16:48:00Z"/>
              </w:rPr>
            </w:pPr>
            <w:ins w:id="16" w:author="Ting Li" w:date="2022-05-30T16:49:00Z">
              <w:r>
                <w:t>NA</w:t>
              </w:r>
            </w:ins>
          </w:p>
        </w:tc>
        <w:tc>
          <w:tcPr>
            <w:tcW w:w="794" w:type="pct"/>
            <w:vAlign w:val="center"/>
          </w:tcPr>
          <w:p w14:paraId="4EDF81C1" w14:textId="0382CD0E" w:rsidR="00F33466" w:rsidRDefault="00F33466" w:rsidP="00F33466">
            <w:pPr>
              <w:jc w:val="center"/>
              <w:rPr>
                <w:ins w:id="17" w:author="Ting Li" w:date="2022-05-30T16:48:00Z"/>
              </w:rPr>
            </w:pPr>
            <w:customXmlInsRangeStart w:id="18" w:author="Ting Li" w:date="2022-05-30T16:49:00Z"/>
            <w:sdt>
              <w:sdtPr>
                <w:id w:val="-546759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customXmlInsRangeEnd w:id="18"/>
                <w:ins w:id="19" w:author="Ting Li" w:date="2022-05-30T16:49:00Z">
                  <w:r>
                    <w:rPr>
                      <w:rFonts w:ascii="MS Gothic" w:eastAsia="MS Gothic" w:hAnsi="MS Gothic" w:hint="eastAsia"/>
                    </w:rPr>
                    <w:t>☐</w:t>
                  </w:r>
                </w:ins>
                <w:customXmlInsRangeStart w:id="20" w:author="Ting Li" w:date="2022-05-30T16:49:00Z"/>
              </w:sdtContent>
            </w:sdt>
            <w:customXmlInsRangeEnd w:id="20"/>
          </w:p>
        </w:tc>
      </w:tr>
      <w:tr w:rsidR="00F33466" w14:paraId="198AA393" w14:textId="77777777" w:rsidTr="00F33466">
        <w:tc>
          <w:tcPr>
            <w:tcW w:w="336" w:type="pct"/>
            <w:vMerge w:val="restart"/>
          </w:tcPr>
          <w:p w14:paraId="351BD5AC" w14:textId="77777777" w:rsidR="00F33466" w:rsidRPr="00A10882" w:rsidRDefault="00F33466" w:rsidP="00C41176">
            <w:pPr>
              <w:jc w:val="center"/>
              <w:rPr>
                <w:b/>
              </w:rPr>
            </w:pPr>
            <w:r w:rsidRPr="00A10882">
              <w:rPr>
                <w:b/>
              </w:rPr>
              <w:t>10.3</w:t>
            </w:r>
          </w:p>
        </w:tc>
        <w:tc>
          <w:tcPr>
            <w:tcW w:w="1178" w:type="pct"/>
            <w:vMerge w:val="restart"/>
          </w:tcPr>
          <w:p w14:paraId="07E0FB42" w14:textId="77777777" w:rsidR="00F33466" w:rsidRPr="00A10882" w:rsidRDefault="00F33466" w:rsidP="00C41176">
            <w:pPr>
              <w:rPr>
                <w:b/>
              </w:rPr>
            </w:pPr>
            <w:r w:rsidRPr="00A10882">
              <w:rPr>
                <w:b/>
              </w:rPr>
              <w:t>Acoustic Separation</w:t>
            </w:r>
          </w:p>
        </w:tc>
        <w:tc>
          <w:tcPr>
            <w:tcW w:w="1896" w:type="pct"/>
            <w:vMerge w:val="restart"/>
          </w:tcPr>
          <w:p w14:paraId="5D13C94C" w14:textId="77777777" w:rsidR="00F33466" w:rsidRDefault="00F33466" w:rsidP="00C41176">
            <w:r>
              <w:t>The nominated enclosed spaces have been built to minimise crosstalk between rooms and open areas.</w:t>
            </w:r>
          </w:p>
        </w:tc>
        <w:tc>
          <w:tcPr>
            <w:tcW w:w="796" w:type="pct"/>
            <w:vAlign w:val="center"/>
          </w:tcPr>
          <w:p w14:paraId="5B1E5CE6" w14:textId="77777777" w:rsidR="00F33466" w:rsidRDefault="00F33466" w:rsidP="00685887">
            <w:pPr>
              <w:jc w:val="center"/>
            </w:pPr>
            <w:r>
              <w:t>1</w:t>
            </w:r>
          </w:p>
        </w:tc>
        <w:tc>
          <w:tcPr>
            <w:tcW w:w="794" w:type="pct"/>
            <w:vAlign w:val="center"/>
          </w:tcPr>
          <w:p w14:paraId="36DEB9CC" w14:textId="61DCA426" w:rsidR="00F33466" w:rsidRPr="00F25D41" w:rsidRDefault="00F33466" w:rsidP="00685887">
            <w:pPr>
              <w:jc w:val="center"/>
              <w:rPr>
                <w:color w:val="8064A2" w:themeColor="accent4"/>
              </w:rPr>
            </w:pPr>
            <w:sdt>
              <w:sdtPr>
                <w:id w:val="-1153136566"/>
              </w:sdtPr>
              <w:sdtContent>
                <w:sdt>
                  <w:sdtPr>
                    <w:id w:val="-45109785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F33466" w14:paraId="5D69DDEE" w14:textId="77777777" w:rsidTr="00F33466">
        <w:trPr>
          <w:ins w:id="21" w:author="Ting Li" w:date="2022-05-30T16:48:00Z"/>
        </w:trPr>
        <w:tc>
          <w:tcPr>
            <w:tcW w:w="336" w:type="pct"/>
            <w:vMerge/>
          </w:tcPr>
          <w:p w14:paraId="7AAA9370" w14:textId="77777777" w:rsidR="00F33466" w:rsidRPr="00A10882" w:rsidRDefault="00F33466" w:rsidP="00F33466">
            <w:pPr>
              <w:jc w:val="center"/>
              <w:rPr>
                <w:ins w:id="22" w:author="Ting Li" w:date="2022-05-30T16:48:00Z"/>
                <w:b/>
              </w:rPr>
            </w:pPr>
          </w:p>
        </w:tc>
        <w:tc>
          <w:tcPr>
            <w:tcW w:w="1178" w:type="pct"/>
            <w:vMerge/>
          </w:tcPr>
          <w:p w14:paraId="7CE72FE3" w14:textId="77777777" w:rsidR="00F33466" w:rsidRPr="00A10882" w:rsidRDefault="00F33466" w:rsidP="00F33466">
            <w:pPr>
              <w:rPr>
                <w:ins w:id="23" w:author="Ting Li" w:date="2022-05-30T16:48:00Z"/>
                <w:b/>
              </w:rPr>
            </w:pPr>
          </w:p>
        </w:tc>
        <w:tc>
          <w:tcPr>
            <w:tcW w:w="1896" w:type="pct"/>
            <w:vMerge/>
          </w:tcPr>
          <w:p w14:paraId="4C250F93" w14:textId="77777777" w:rsidR="00F33466" w:rsidRDefault="00F33466" w:rsidP="00F33466">
            <w:pPr>
              <w:rPr>
                <w:ins w:id="24" w:author="Ting Li" w:date="2022-05-30T16:48:00Z"/>
              </w:rPr>
            </w:pPr>
          </w:p>
        </w:tc>
        <w:tc>
          <w:tcPr>
            <w:tcW w:w="796" w:type="pct"/>
            <w:vAlign w:val="center"/>
          </w:tcPr>
          <w:p w14:paraId="44D35AD6" w14:textId="4EDEAD9D" w:rsidR="00F33466" w:rsidRDefault="00F33466" w:rsidP="00F33466">
            <w:pPr>
              <w:jc w:val="center"/>
              <w:rPr>
                <w:ins w:id="25" w:author="Ting Li" w:date="2022-05-30T16:48:00Z"/>
              </w:rPr>
            </w:pPr>
            <w:ins w:id="26" w:author="Ting Li" w:date="2022-05-30T16:49:00Z">
              <w:r>
                <w:t>NA</w:t>
              </w:r>
            </w:ins>
          </w:p>
        </w:tc>
        <w:tc>
          <w:tcPr>
            <w:tcW w:w="794" w:type="pct"/>
            <w:vAlign w:val="center"/>
          </w:tcPr>
          <w:p w14:paraId="7B5094D0" w14:textId="4FB74DE1" w:rsidR="00F33466" w:rsidRDefault="00F33466" w:rsidP="00F33466">
            <w:pPr>
              <w:jc w:val="center"/>
              <w:rPr>
                <w:ins w:id="27" w:author="Ting Li" w:date="2022-05-30T16:48:00Z"/>
              </w:rPr>
            </w:pPr>
            <w:customXmlInsRangeStart w:id="28" w:author="Ting Li" w:date="2022-05-30T16:49:00Z"/>
            <w:sdt>
              <w:sdtPr>
                <w:id w:val="1145779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customXmlInsRangeEnd w:id="28"/>
                <w:ins w:id="29" w:author="Ting Li" w:date="2022-05-30T16:49:00Z">
                  <w:r>
                    <w:rPr>
                      <w:rFonts w:ascii="MS Gothic" w:eastAsia="MS Gothic" w:hAnsi="MS Gothic" w:hint="eastAsia"/>
                    </w:rPr>
                    <w:t>☐</w:t>
                  </w:r>
                </w:ins>
                <w:customXmlInsRangeStart w:id="30" w:author="Ting Li" w:date="2022-05-30T16:49:00Z"/>
              </w:sdtContent>
            </w:sdt>
            <w:customXmlInsRangeEnd w:id="30"/>
          </w:p>
        </w:tc>
      </w:tr>
    </w:tbl>
    <w:p w14:paraId="566B4420" w14:textId="77777777" w:rsidR="00C135BB" w:rsidRDefault="00C135BB" w:rsidP="00543FCE">
      <w:bookmarkStart w:id="31" w:name="h.fwvpjw869anz"/>
      <w:bookmarkEnd w:id="31"/>
    </w:p>
    <w:p w14:paraId="3DB4D9F6" w14:textId="77777777" w:rsidR="00C135BB" w:rsidRDefault="00C135BB" w:rsidP="00C135BB">
      <w:pPr>
        <w:pStyle w:val="Heading2"/>
      </w:pPr>
      <w:r>
        <w:t>Project-specific technical questions (formerly tc</w:t>
      </w:r>
      <w:r w:rsidRPr="00A157BD">
        <w:rPr>
          <w:sz w:val="24"/>
        </w:rPr>
        <w:t>s</w:t>
      </w:r>
      <w:r>
        <w:t xml:space="preserve"> and cir</w:t>
      </w:r>
      <w:r w:rsidRPr="00A157BD">
        <w:rPr>
          <w:sz w:val="24"/>
        </w:rPr>
        <w:t>s</w:t>
      </w:r>
      <w: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C135BB" w:rsidRPr="006B087B" w14:paraId="420A7596" w14:textId="77777777" w:rsidTr="000E668B">
        <w:tc>
          <w:tcPr>
            <w:tcW w:w="3994" w:type="pct"/>
            <w:vAlign w:val="center"/>
          </w:tcPr>
          <w:p w14:paraId="5E1A78F3" w14:textId="353B3DAC" w:rsidR="00C135BB" w:rsidRPr="006B087B" w:rsidRDefault="00C135BB" w:rsidP="000E668B">
            <w:r w:rsidRPr="006B087B">
              <w:t xml:space="preserve">There are no project-specific </w:t>
            </w:r>
            <w:r w:rsidR="00920FE8">
              <w:t>T</w:t>
            </w:r>
            <w:r w:rsidR="00920FE8" w:rsidRPr="006B087B">
              <w:t xml:space="preserve">echnical </w:t>
            </w:r>
            <w:r w:rsidR="00920FE8">
              <w:t>Q</w:t>
            </w:r>
            <w:r w:rsidR="00920FE8" w:rsidRPr="006B087B">
              <w:t xml:space="preserve">uestions </w:t>
            </w:r>
            <w:r w:rsidRPr="006B087B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389EE02A" w14:textId="77777777" w:rsidR="00C135BB" w:rsidRPr="006B087B" w:rsidRDefault="00C135BB" w:rsidP="000E668B">
                <w:pPr>
                  <w:jc w:val="center"/>
                </w:pPr>
                <w:r w:rsidRPr="006B087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C135BB" w:rsidRPr="006B087B" w14:paraId="0D43831F" w14:textId="77777777" w:rsidTr="000E668B">
        <w:tc>
          <w:tcPr>
            <w:tcW w:w="3994" w:type="pct"/>
            <w:vAlign w:val="center"/>
          </w:tcPr>
          <w:p w14:paraId="264DDC87" w14:textId="1523BFCE" w:rsidR="00C135BB" w:rsidRPr="006B087B" w:rsidRDefault="00C135BB" w:rsidP="000E668B">
            <w:r w:rsidRPr="006B087B">
              <w:t xml:space="preserve">There are project-specific </w:t>
            </w:r>
            <w:r w:rsidR="00920FE8">
              <w:t>T</w:t>
            </w:r>
            <w:r w:rsidR="00920FE8" w:rsidRPr="006B087B">
              <w:t xml:space="preserve">echnical </w:t>
            </w:r>
            <w:r w:rsidR="00920FE8">
              <w:t>Q</w:t>
            </w:r>
            <w:r w:rsidR="00920FE8" w:rsidRPr="006B087B">
              <w:t xml:space="preserve">uestions </w:t>
            </w:r>
            <w:r w:rsidRPr="006B087B">
              <w:t xml:space="preserve">for this credit and all responses received from the </w:t>
            </w:r>
            <w:r w:rsidR="000D138F">
              <w:t>NZGBC</w:t>
            </w:r>
            <w:r w:rsidRPr="006B087B">
              <w:t xml:space="preserve">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1411E323" w14:textId="77777777" w:rsidR="00C135BB" w:rsidRPr="006B087B" w:rsidRDefault="00C135BB" w:rsidP="000E66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7209E1B9" w14:textId="77777777" w:rsidR="00C135BB" w:rsidRDefault="00C135BB" w:rsidP="00C135BB"/>
    <w:p w14:paraId="5E0DE732" w14:textId="77777777" w:rsidR="00C135BB" w:rsidRPr="00C135BB" w:rsidRDefault="00C135BB" w:rsidP="00C135BB"/>
    <w:p w14:paraId="4356A7AC" w14:textId="77777777" w:rsidR="00756573" w:rsidRPr="007771E3" w:rsidDel="00F33466" w:rsidRDefault="00756573" w:rsidP="00DB157E">
      <w:pPr>
        <w:pStyle w:val="Heading2"/>
        <w:rPr>
          <w:del w:id="32" w:author="Ting Li" w:date="2022-05-30T16:50:00Z"/>
        </w:rPr>
      </w:pPr>
      <w:r w:rsidRPr="007771E3">
        <w:t xml:space="preserve">10. </w:t>
      </w:r>
      <w:r>
        <w:t>General Information</w:t>
      </w:r>
    </w:p>
    <w:p w14:paraId="4C17B05C" w14:textId="77777777" w:rsidR="00F33466" w:rsidRDefault="00F33466" w:rsidP="00F33466">
      <w:pPr>
        <w:pStyle w:val="Heading2"/>
        <w:rPr>
          <w:ins w:id="33" w:author="Ting Li" w:date="2022-05-30T16:49:00Z"/>
        </w:rPr>
        <w:pPrChange w:id="34" w:author="Ting Li" w:date="2022-05-30T16:50:00Z">
          <w:pPr/>
        </w:pPrChange>
      </w:pPr>
    </w:p>
    <w:p w14:paraId="6E6B5284" w14:textId="286F2CD5" w:rsidR="007A4546" w:rsidRDefault="00657526" w:rsidP="00657526">
      <w:r>
        <w:t>Provide a d</w:t>
      </w:r>
      <w:r w:rsidR="007A4546" w:rsidRPr="007A4546">
        <w:t>escription of all relevant internal and external noise sources.</w:t>
      </w:r>
    </w:p>
    <w:p w14:paraId="26497469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B03ADB1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72B5F6F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5F8C9D1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93664B2" w14:textId="77777777" w:rsidR="00DB157E" w:rsidRDefault="00DB157E" w:rsidP="00657526"/>
    <w:p w14:paraId="36C1F70D" w14:textId="77777777" w:rsidR="007A4546" w:rsidRDefault="00657526" w:rsidP="00657526">
      <w:r>
        <w:lastRenderedPageBreak/>
        <w:t>Provide a d</w:t>
      </w:r>
      <w:r w:rsidR="007A4546" w:rsidRPr="007A4546">
        <w:t xml:space="preserve">escription of the design features that </w:t>
      </w:r>
      <w:r w:rsidR="00EA5503">
        <w:t>e</w:t>
      </w:r>
      <w:r w:rsidR="007A4546" w:rsidRPr="007A4546">
        <w:t>nsure the credit criteria have been met.</w:t>
      </w:r>
    </w:p>
    <w:p w14:paraId="4A2F8743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C64F181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791A55F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982209A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0298DC8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53129B2" w14:textId="77777777" w:rsidR="00DB157E" w:rsidRDefault="00DB157E" w:rsidP="00657526">
      <w:pPr>
        <w:rPr>
          <w:ins w:id="35" w:author="Ting Li" w:date="2022-05-30T16:50:00Z"/>
        </w:rPr>
      </w:pPr>
    </w:p>
    <w:p w14:paraId="4CECEDCC" w14:textId="4B0CD375" w:rsidR="00F33466" w:rsidRDefault="00F33466" w:rsidP="00F33466">
      <w:pPr>
        <w:rPr>
          <w:ins w:id="36" w:author="Ting Li" w:date="2022-05-30T16:50:00Z"/>
        </w:rPr>
      </w:pPr>
      <w:ins w:id="37" w:author="Ting Li" w:date="2022-05-30T16:50:00Z">
        <w:r>
          <w:t xml:space="preserve">Please justify if </w:t>
        </w:r>
        <w:r>
          <w:t xml:space="preserve">NA is claimed. </w:t>
        </w:r>
      </w:ins>
    </w:p>
    <w:p w14:paraId="386B7690" w14:textId="77777777" w:rsidR="00F33466" w:rsidRDefault="00F33466" w:rsidP="00F3346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ins w:id="38" w:author="Ting Li" w:date="2022-05-30T16:50:00Z"/>
        </w:rPr>
      </w:pPr>
    </w:p>
    <w:p w14:paraId="0DB048C8" w14:textId="77777777" w:rsidR="00F33466" w:rsidRDefault="00F33466" w:rsidP="00F3346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ins w:id="39" w:author="Ting Li" w:date="2022-05-30T16:50:00Z"/>
        </w:rPr>
      </w:pPr>
    </w:p>
    <w:p w14:paraId="3EE4EBA9" w14:textId="77777777" w:rsidR="00F33466" w:rsidRDefault="00F33466" w:rsidP="00F3346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ins w:id="40" w:author="Ting Li" w:date="2022-05-30T16:50:00Z"/>
        </w:rPr>
      </w:pPr>
    </w:p>
    <w:p w14:paraId="18117568" w14:textId="77777777" w:rsidR="00F33466" w:rsidRDefault="00F33466" w:rsidP="00657526"/>
    <w:tbl>
      <w:tblPr>
        <w:tblStyle w:val="Style1"/>
        <w:tblW w:w="4966" w:type="pct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7722"/>
        <w:gridCol w:w="1244"/>
      </w:tblGrid>
      <w:tr w:rsidR="00FC1330" w:rsidRPr="003A2BE3" w:rsidDel="002F4D0A" w14:paraId="59B6C346" w14:textId="7F046D7C" w:rsidTr="00FC1330">
        <w:trPr>
          <w:del w:id="41" w:author="Ting Li" w:date="2022-05-23T16:43:00Z"/>
        </w:trPr>
        <w:tc>
          <w:tcPr>
            <w:tcW w:w="4306" w:type="pct"/>
          </w:tcPr>
          <w:p w14:paraId="39FAAB95" w14:textId="487EFACE" w:rsidR="00FC1330" w:rsidRPr="00FC1330" w:rsidDel="002F4D0A" w:rsidRDefault="00FC1330" w:rsidP="007F202B">
            <w:pPr>
              <w:rPr>
                <w:del w:id="42" w:author="Ting Li" w:date="2022-05-23T16:43:00Z"/>
                <w:moveFrom w:id="43" w:author="Ting Li" w:date="2022-05-23T12:19:00Z"/>
              </w:rPr>
            </w:pPr>
            <w:moveFromRangeStart w:id="44" w:author="Ting Li" w:date="2022-05-23T12:19:00Z" w:name="move104200773"/>
            <w:moveFrom w:id="45" w:author="Ting Li" w:date="2022-05-23T12:19:00Z">
              <w:del w:id="46" w:author="Ting Li" w:date="2022-05-23T16:43:00Z">
                <w:r w:rsidRPr="007A4546" w:rsidDel="002F4D0A">
                  <w:delText xml:space="preserve">If the building is mechanically ventilated, the </w:delText>
                </w:r>
                <w:r w:rsidDel="002F4D0A">
                  <w:delText xml:space="preserve">mechanical </w:delText>
                </w:r>
                <w:r w:rsidRPr="007A4546" w:rsidDel="002F4D0A">
                  <w:delText xml:space="preserve">plant </w:delText>
                </w:r>
                <w:r w:rsidDel="002F4D0A">
                  <w:delText xml:space="preserve">and associated equipment </w:delText>
                </w:r>
                <w:r w:rsidRPr="007A4546" w:rsidDel="002F4D0A">
                  <w:delText>w</w:delText>
                </w:r>
                <w:r w:rsidDel="002F4D0A">
                  <w:delText>ere</w:delText>
                </w:r>
                <w:r w:rsidRPr="007A4546" w:rsidDel="002F4D0A">
                  <w:delText xml:space="preserve"> fully </w:delText>
                </w:r>
                <w:r w:rsidDel="002F4D0A">
                  <w:delText xml:space="preserve">operational </w:delText>
                </w:r>
                <w:r w:rsidRPr="007A4546" w:rsidDel="002F4D0A">
                  <w:delText>when the tests were carried out.</w:delText>
                </w:r>
              </w:del>
            </w:moveFrom>
          </w:p>
        </w:tc>
        <w:tc>
          <w:tcPr>
            <w:tcW w:w="694" w:type="pct"/>
            <w:vAlign w:val="center"/>
          </w:tcPr>
          <w:p w14:paraId="6095464C" w14:textId="2754E5E6" w:rsidR="00FC1330" w:rsidRPr="003A2BE3" w:rsidDel="002F4D0A" w:rsidRDefault="00F33466" w:rsidP="007F202B">
            <w:pPr>
              <w:jc w:val="center"/>
              <w:rPr>
                <w:del w:id="47" w:author="Ting Li" w:date="2022-05-23T16:43:00Z"/>
                <w:moveFrom w:id="48" w:author="Ting Li" w:date="2022-05-23T12:19:00Z"/>
              </w:rPr>
            </w:pPr>
            <w:customXmlDelRangeStart w:id="49" w:author="Ting Li" w:date="2022-05-23T16:43:00Z"/>
            <w:sdt>
              <w:sdtPr>
                <w:id w:val="1794628956"/>
              </w:sdtPr>
              <w:sdtEndPr/>
              <w:sdtContent>
                <w:customXmlDelRangeEnd w:id="49"/>
                <w:customXmlDelRangeStart w:id="50" w:author="Ting Li" w:date="2022-05-23T16:43:00Z"/>
                <w:sdt>
                  <w:sdtPr>
                    <w:id w:val="185020552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customXmlDelRangeEnd w:id="50"/>
                    <w:moveFrom w:id="51" w:author="Ting Li" w:date="2022-05-23T12:19:00Z">
                      <w:del w:id="52" w:author="Ting Li" w:date="2022-05-23T16:43:00Z">
                        <w:r w:rsidR="00FC1330" w:rsidDel="002F4D0A">
                          <w:rPr>
                            <w:rFonts w:ascii="MS Gothic" w:eastAsia="MS Gothic" w:hAnsi="MS Gothic" w:hint="eastAsia"/>
                          </w:rPr>
                          <w:delText>☐</w:delText>
                        </w:r>
                      </w:del>
                    </w:moveFrom>
                    <w:customXmlDelRangeStart w:id="53" w:author="Ting Li" w:date="2022-05-23T16:43:00Z"/>
                  </w:sdtContent>
                </w:sdt>
                <w:customXmlDelRangeEnd w:id="53"/>
                <w:customXmlDelRangeStart w:id="54" w:author="Ting Li" w:date="2022-05-23T16:43:00Z"/>
              </w:sdtContent>
            </w:sdt>
            <w:customXmlDelRangeEnd w:id="54"/>
          </w:p>
        </w:tc>
      </w:tr>
      <w:moveFromRangeEnd w:id="44"/>
    </w:tbl>
    <w:p w14:paraId="1FD90825" w14:textId="53A88044" w:rsidR="00DB157E" w:rsidDel="00FC1330" w:rsidRDefault="00DB157E" w:rsidP="00657526">
      <w:pPr>
        <w:rPr>
          <w:del w:id="55" w:author="Ting Li" w:date="2022-05-23T11:58:00Z"/>
        </w:rPr>
      </w:pPr>
    </w:p>
    <w:p w14:paraId="641A41AA" w14:textId="31C35E94" w:rsidR="00C05C3A" w:rsidDel="002F4D0A" w:rsidRDefault="00657526" w:rsidP="00657526">
      <w:pPr>
        <w:rPr>
          <w:del w:id="56" w:author="Ting Li" w:date="2022-05-23T16:43:00Z"/>
        </w:rPr>
      </w:pPr>
      <w:del w:id="57" w:author="Ting Li" w:date="2022-05-23T16:43:00Z">
        <w:r w:rsidDel="002F4D0A">
          <w:delText>Provide d</w:delText>
        </w:r>
        <w:r w:rsidR="00135B6A" w:rsidDel="002F4D0A">
          <w:delText>etails of any areas that have been excluded for functional reasons.</w:delText>
        </w:r>
      </w:del>
    </w:p>
    <w:p w14:paraId="5E5608DF" w14:textId="2F101A20" w:rsidR="00657526" w:rsidDel="002F4D0A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del w:id="58" w:author="Ting Li" w:date="2022-05-23T16:43:00Z"/>
        </w:rPr>
      </w:pPr>
    </w:p>
    <w:p w14:paraId="259F455B" w14:textId="17C7121C" w:rsidR="00657526" w:rsidDel="002F4D0A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del w:id="59" w:author="Ting Li" w:date="2022-05-23T16:43:00Z"/>
        </w:rPr>
      </w:pPr>
    </w:p>
    <w:p w14:paraId="6A346E93" w14:textId="4B0E7B26" w:rsidR="00657526" w:rsidDel="002F4D0A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del w:id="60" w:author="Ting Li" w:date="2022-05-23T16:43:00Z"/>
        </w:rPr>
      </w:pPr>
    </w:p>
    <w:p w14:paraId="7882F848" w14:textId="05974121" w:rsidR="00657526" w:rsidDel="002F4D0A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del w:id="61" w:author="Ting Li" w:date="2022-05-23T16:43:00Z"/>
        </w:rPr>
      </w:pPr>
    </w:p>
    <w:p w14:paraId="537BDE29" w14:textId="16AA4264" w:rsidR="00657526" w:rsidDel="002F4D0A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del w:id="62" w:author="Ting Li" w:date="2022-05-23T16:43:00Z"/>
        </w:rPr>
      </w:pPr>
    </w:p>
    <w:p w14:paraId="730CE6A5" w14:textId="77777777" w:rsidR="00C41176" w:rsidRPr="00F44703" w:rsidRDefault="00C41176" w:rsidP="00C4117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C41176" w14:paraId="27EE915B" w14:textId="77777777" w:rsidTr="000E668B">
        <w:tc>
          <w:tcPr>
            <w:tcW w:w="6912" w:type="dxa"/>
            <w:shd w:val="clear" w:color="auto" w:fill="DBE5F1" w:themeFill="accent1" w:themeFillTint="33"/>
          </w:tcPr>
          <w:p w14:paraId="50F943A6" w14:textId="77777777" w:rsidR="00C41176" w:rsidRPr="00F44703" w:rsidRDefault="00C41176" w:rsidP="000E668B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05A50CF4" w14:textId="77777777" w:rsidR="00C41176" w:rsidRPr="00F44703" w:rsidRDefault="00C41176" w:rsidP="000E668B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C41176" w14:paraId="61EE143D" w14:textId="77777777" w:rsidTr="000E668B">
        <w:tc>
          <w:tcPr>
            <w:tcW w:w="6912" w:type="dxa"/>
          </w:tcPr>
          <w:p w14:paraId="064B2A0D" w14:textId="77777777" w:rsidR="00C41176" w:rsidRDefault="00C41176" w:rsidP="000E668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C98EDF9" w14:textId="77777777" w:rsidR="00C41176" w:rsidRDefault="00C41176" w:rsidP="000E668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41176" w14:paraId="54D72CBF" w14:textId="77777777" w:rsidTr="000E668B">
        <w:tc>
          <w:tcPr>
            <w:tcW w:w="6912" w:type="dxa"/>
          </w:tcPr>
          <w:p w14:paraId="058B5D80" w14:textId="77777777" w:rsidR="00C41176" w:rsidRDefault="00C41176" w:rsidP="000E668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E8EBC35" w14:textId="77777777" w:rsidR="00C41176" w:rsidRDefault="00C41176" w:rsidP="000E668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407F1D7D" w14:textId="77777777" w:rsidR="00CC3B44" w:rsidRPr="007771E3" w:rsidRDefault="007771E3">
      <w:pPr>
        <w:pStyle w:val="Heading2"/>
      </w:pPr>
      <w:r w:rsidRPr="007771E3">
        <w:t>10.1 Internal Noise Levels</w:t>
      </w:r>
    </w:p>
    <w:tbl>
      <w:tblPr>
        <w:tblStyle w:val="Style1"/>
        <w:tblW w:w="4966" w:type="pct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2459"/>
        <w:gridCol w:w="5263"/>
        <w:gridCol w:w="1244"/>
      </w:tblGrid>
      <w:tr w:rsidR="007771E3" w14:paraId="66BD2DE2" w14:textId="77777777" w:rsidTr="007771E3">
        <w:tc>
          <w:tcPr>
            <w:tcW w:w="1371" w:type="pct"/>
          </w:tcPr>
          <w:p w14:paraId="679B0F69" w14:textId="77777777" w:rsidR="007771E3" w:rsidRPr="00F25D41" w:rsidRDefault="007771E3" w:rsidP="007771E3">
            <w:pPr>
              <w:rPr>
                <w:b/>
              </w:rPr>
            </w:pPr>
            <w:r w:rsidRPr="00F25D41">
              <w:rPr>
                <w:b/>
              </w:rPr>
              <w:t>Mechanically Ventilated Spaces</w:t>
            </w:r>
          </w:p>
        </w:tc>
        <w:tc>
          <w:tcPr>
            <w:tcW w:w="2935" w:type="pct"/>
            <w:vAlign w:val="center"/>
          </w:tcPr>
          <w:p w14:paraId="42AB2887" w14:textId="5A223F42" w:rsidR="007771E3" w:rsidRDefault="007771E3" w:rsidP="007771E3">
            <w:r>
              <w:t>In the nominated area, ambient sound levels are no more than 5dB(A) above</w:t>
            </w:r>
            <w:r w:rsidR="00085145">
              <w:t xml:space="preserve"> </w:t>
            </w:r>
            <w:ins w:id="63" w:author="Ting Li" w:date="2022-03-02T11:38:00Z">
              <w:r w:rsidR="00956E02">
                <w:t xml:space="preserve">the </w:t>
              </w:r>
            </w:ins>
            <w:r w:rsidR="00DB157E">
              <w:t>lower figure in the range recommended</w:t>
            </w:r>
            <w:r>
              <w:t xml:space="preserve"> in </w:t>
            </w:r>
            <w:r w:rsidR="00085145">
              <w:t>T</w:t>
            </w:r>
            <w:r>
              <w:t>able 1 of AS/NZ 2107:20</w:t>
            </w:r>
            <w:r w:rsidR="00DB157E">
              <w:t>16</w:t>
            </w:r>
            <w:r w:rsidR="0012288D">
              <w:t>.</w:t>
            </w:r>
          </w:p>
          <w:p w14:paraId="3B3EA6C6" w14:textId="77777777" w:rsidR="0012288D" w:rsidRPr="00F25D41" w:rsidRDefault="0012288D" w:rsidP="007771E3">
            <w:pPr>
              <w:rPr>
                <w:b/>
              </w:rPr>
            </w:pPr>
            <w:r w:rsidRPr="00F25D41">
              <w:rPr>
                <w:b/>
              </w:rPr>
              <w:t>OR</w:t>
            </w:r>
          </w:p>
        </w:tc>
        <w:tc>
          <w:tcPr>
            <w:tcW w:w="694" w:type="pct"/>
            <w:vAlign w:val="center"/>
          </w:tcPr>
          <w:p w14:paraId="6D90CAB3" w14:textId="77777777" w:rsidR="007771E3" w:rsidRPr="003A2BE3" w:rsidRDefault="00F33466" w:rsidP="000E668B">
            <w:pPr>
              <w:jc w:val="center"/>
            </w:pPr>
            <w:sdt>
              <w:sdtPr>
                <w:id w:val="-506520008"/>
              </w:sdtPr>
              <w:sdtEndPr/>
              <w:sdtContent>
                <w:sdt>
                  <w:sdtPr>
                    <w:id w:val="-147621897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AD60D8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7771E3" w14:paraId="67D175E8" w14:textId="77777777" w:rsidTr="007771E3">
        <w:tc>
          <w:tcPr>
            <w:tcW w:w="1371" w:type="pct"/>
          </w:tcPr>
          <w:p w14:paraId="029636DC" w14:textId="77777777" w:rsidR="007771E3" w:rsidRPr="00F25D41" w:rsidRDefault="007771E3" w:rsidP="007771E3">
            <w:pPr>
              <w:rPr>
                <w:b/>
              </w:rPr>
            </w:pPr>
            <w:r w:rsidRPr="00F25D41">
              <w:rPr>
                <w:b/>
              </w:rPr>
              <w:t>Naturally Ventilated Spaces</w:t>
            </w:r>
          </w:p>
        </w:tc>
        <w:tc>
          <w:tcPr>
            <w:tcW w:w="2935" w:type="pct"/>
            <w:vAlign w:val="center"/>
          </w:tcPr>
          <w:p w14:paraId="57C33DC8" w14:textId="0F76020B" w:rsidR="007771E3" w:rsidRPr="003A2BE3" w:rsidRDefault="007771E3" w:rsidP="00085145">
            <w:r>
              <w:t xml:space="preserve">In the nominated area, ambient sound levels are no more than </w:t>
            </w:r>
            <w:r w:rsidR="00F25D41">
              <w:t>10</w:t>
            </w:r>
            <w:r>
              <w:t>dB(A) above the</w:t>
            </w:r>
            <w:r w:rsidR="00085145">
              <w:t xml:space="preserve"> lower figure in the range recommended</w:t>
            </w:r>
            <w:r>
              <w:t xml:space="preserve"> in </w:t>
            </w:r>
            <w:r w:rsidR="00085145">
              <w:t>T</w:t>
            </w:r>
            <w:r>
              <w:t>able 1 of AS/NZ 2107:</w:t>
            </w:r>
            <w:del w:id="64" w:author="Bhumika Mistry" w:date="2022-02-08T14:40:00Z">
              <w:r w:rsidDel="00EB10CB">
                <w:delText>2000</w:delText>
              </w:r>
              <w:r w:rsidR="0012288D" w:rsidDel="00EB10CB">
                <w:delText>.</w:delText>
              </w:r>
            </w:del>
            <w:ins w:id="65" w:author="Bhumika Mistry" w:date="2022-02-08T14:40:00Z">
              <w:r w:rsidR="00EB10CB">
                <w:t>2016</w:t>
              </w:r>
            </w:ins>
          </w:p>
        </w:tc>
        <w:tc>
          <w:tcPr>
            <w:tcW w:w="694" w:type="pct"/>
            <w:vAlign w:val="center"/>
          </w:tcPr>
          <w:p w14:paraId="782613C5" w14:textId="6F27F11E" w:rsidR="007771E3" w:rsidRPr="003A2BE3" w:rsidRDefault="00F33466" w:rsidP="000E668B">
            <w:pPr>
              <w:jc w:val="center"/>
            </w:pPr>
            <w:sdt>
              <w:sdtPr>
                <w:id w:val="645017734"/>
              </w:sdtPr>
              <w:sdtEndPr/>
              <w:sdtContent>
                <w:sdt>
                  <w:sdtPr>
                    <w:id w:val="-188107574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C41176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2F4D0A" w14:paraId="17E065BA" w14:textId="77777777" w:rsidTr="002F4D0A">
        <w:trPr>
          <w:ins w:id="66" w:author="Ting Li" w:date="2022-05-23T16:43:00Z"/>
        </w:trPr>
        <w:tc>
          <w:tcPr>
            <w:tcW w:w="5000" w:type="pct"/>
            <w:gridSpan w:val="3"/>
          </w:tcPr>
          <w:p w14:paraId="5ECC2BB7" w14:textId="3FF5987C" w:rsidR="002F4D0A" w:rsidRDefault="002F4D0A" w:rsidP="002F4D0A">
            <w:pPr>
              <w:rPr>
                <w:ins w:id="67" w:author="Ting Li" w:date="2022-05-23T16:43:00Z"/>
              </w:rPr>
            </w:pPr>
            <w:ins w:id="68" w:author="Ting Li" w:date="2022-05-23T16:43:00Z">
              <w:r>
                <w:t xml:space="preserve">Provide details </w:t>
              </w:r>
            </w:ins>
            <w:ins w:id="69" w:author="Ting Li" w:date="2022-05-23T16:47:00Z">
              <w:r w:rsidR="00CF0B01">
                <w:t xml:space="preserve">and justification </w:t>
              </w:r>
            </w:ins>
            <w:ins w:id="70" w:author="Ting Li" w:date="2022-05-23T16:43:00Z">
              <w:r>
                <w:t xml:space="preserve">of any areas that have been excluded </w:t>
              </w:r>
            </w:ins>
            <w:ins w:id="71" w:author="Ting Li" w:date="2022-05-23T16:46:00Z">
              <w:r w:rsidR="00443B52">
                <w:t xml:space="preserve">or claimed as Not Applicable </w:t>
              </w:r>
            </w:ins>
            <w:ins w:id="72" w:author="Ting Li" w:date="2022-05-23T16:43:00Z">
              <w:r>
                <w:t>for functional reasons.</w:t>
              </w:r>
            </w:ins>
          </w:p>
          <w:p w14:paraId="59B5ED56" w14:textId="77777777" w:rsidR="002F4D0A" w:rsidRDefault="002F4D0A" w:rsidP="002F4D0A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rPr>
                <w:ins w:id="73" w:author="Ting Li" w:date="2022-05-23T16:43:00Z"/>
              </w:rPr>
            </w:pPr>
          </w:p>
          <w:p w14:paraId="335EDEA0" w14:textId="77777777" w:rsidR="002F4D0A" w:rsidRDefault="002F4D0A" w:rsidP="002F4D0A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rPr>
                <w:ins w:id="74" w:author="Ting Li" w:date="2022-05-23T16:43:00Z"/>
              </w:rPr>
            </w:pPr>
          </w:p>
          <w:p w14:paraId="598F668E" w14:textId="77777777" w:rsidR="002F4D0A" w:rsidRDefault="002F4D0A" w:rsidP="002F4D0A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rPr>
                <w:ins w:id="75" w:author="Ting Li" w:date="2022-05-23T16:43:00Z"/>
              </w:rPr>
            </w:pPr>
          </w:p>
          <w:p w14:paraId="6D5E4BE5" w14:textId="77777777" w:rsidR="002F4D0A" w:rsidRDefault="002F4D0A" w:rsidP="002F4D0A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rPr>
                <w:ins w:id="76" w:author="Ting Li" w:date="2022-05-23T16:43:00Z"/>
              </w:rPr>
            </w:pPr>
          </w:p>
          <w:p w14:paraId="55928920" w14:textId="77777777" w:rsidR="002F4D0A" w:rsidRDefault="002F4D0A" w:rsidP="002F4D0A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rPr>
                <w:ins w:id="77" w:author="Ting Li" w:date="2022-05-23T16:43:00Z"/>
              </w:rPr>
            </w:pPr>
          </w:p>
          <w:p w14:paraId="790D8CD3" w14:textId="77777777" w:rsidR="002F4D0A" w:rsidRDefault="002F4D0A" w:rsidP="000E668B">
            <w:pPr>
              <w:jc w:val="center"/>
              <w:rPr>
                <w:ins w:id="78" w:author="Ting Li" w:date="2022-05-23T16:43:00Z"/>
              </w:rPr>
            </w:pPr>
          </w:p>
        </w:tc>
      </w:tr>
    </w:tbl>
    <w:p w14:paraId="531A45AF" w14:textId="77777777" w:rsidR="00C41176" w:rsidRDefault="00C41176" w:rsidP="00C41176">
      <w:pPr>
        <w:keepNext/>
        <w:rPr>
          <w:szCs w:val="20"/>
        </w:rPr>
      </w:pPr>
      <w:r>
        <w:rPr>
          <w:szCs w:val="20"/>
        </w:rPr>
        <w:lastRenderedPageBreak/>
        <w:t>Complete the following table detailing noise levels as recorded by the Acoustic Consultant or Commissioning team:</w:t>
      </w:r>
    </w:p>
    <w:tbl>
      <w:tblPr>
        <w:tblStyle w:val="TableGrid"/>
        <w:tblW w:w="5000" w:type="pct"/>
        <w:tblBorders>
          <w:top w:val="single" w:sz="4" w:space="0" w:color="0F243E" w:themeColor="text2" w:themeShade="80"/>
          <w:left w:val="none" w:sz="0" w:space="0" w:color="auto"/>
          <w:bottom w:val="single" w:sz="4" w:space="0" w:color="0F243E" w:themeColor="text2" w:themeShade="80"/>
          <w:right w:val="none" w:sz="0" w:space="0" w:color="auto"/>
          <w:insideH w:val="single" w:sz="4" w:space="0" w:color="0F243E" w:themeColor="text2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9"/>
        <w:gridCol w:w="2789"/>
        <w:gridCol w:w="1959"/>
        <w:gridCol w:w="1840"/>
      </w:tblGrid>
      <w:tr w:rsidR="00C41176" w14:paraId="5221D0EB" w14:textId="77777777" w:rsidTr="00F25D41">
        <w:tc>
          <w:tcPr>
            <w:tcW w:w="5000" w:type="pct"/>
            <w:gridSpan w:val="4"/>
          </w:tcPr>
          <w:p w14:paraId="61F890A3" w14:textId="77777777" w:rsidR="00865D5C" w:rsidRDefault="00865D5C">
            <w:pPr>
              <w:pStyle w:val="Heading3"/>
              <w:rPr>
                <w:ins w:id="79" w:author="Ting Li" w:date="2022-05-23T16:39:00Z"/>
                <w:rStyle w:val="StyleBold"/>
                <w:b w:val="0"/>
              </w:rPr>
            </w:pPr>
          </w:p>
          <w:p w14:paraId="43954FC3" w14:textId="4DC03686" w:rsidR="00C41176" w:rsidRPr="00F25D41" w:rsidRDefault="00C41176">
            <w:pPr>
              <w:pStyle w:val="Heading3"/>
              <w:rPr>
                <w:rStyle w:val="StyleBold"/>
                <w:b w:val="0"/>
              </w:rPr>
            </w:pPr>
            <w:r w:rsidRPr="00C41176">
              <w:rPr>
                <w:rStyle w:val="StyleBold"/>
                <w:b w:val="0"/>
              </w:rPr>
              <w:t xml:space="preserve">Summary Table </w:t>
            </w:r>
          </w:p>
        </w:tc>
      </w:tr>
      <w:tr w:rsidR="00C41176" w14:paraId="18415CF3" w14:textId="77777777" w:rsidTr="00F25D41">
        <w:tc>
          <w:tcPr>
            <w:tcW w:w="1351" w:type="pct"/>
            <w:shd w:val="clear" w:color="auto" w:fill="C6D9F1" w:themeFill="text2" w:themeFillTint="33"/>
            <w:vAlign w:val="center"/>
          </w:tcPr>
          <w:p w14:paraId="7658A27B" w14:textId="77777777" w:rsidR="00C41176" w:rsidRPr="004770A9" w:rsidRDefault="00C41176" w:rsidP="000E668B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Description of Area or</w:t>
            </w:r>
            <w:r w:rsidRPr="004770A9">
              <w:rPr>
                <w:rStyle w:val="StyleBold"/>
              </w:rPr>
              <w:t xml:space="preserve"> Room</w:t>
            </w:r>
          </w:p>
        </w:tc>
        <w:tc>
          <w:tcPr>
            <w:tcW w:w="1545" w:type="pct"/>
            <w:shd w:val="clear" w:color="auto" w:fill="C6D9F1" w:themeFill="text2" w:themeFillTint="33"/>
            <w:vAlign w:val="center"/>
          </w:tcPr>
          <w:p w14:paraId="415E4417" w14:textId="77777777" w:rsidR="00C41176" w:rsidRPr="004770A9" w:rsidRDefault="00C41176" w:rsidP="000E668B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4770A9">
              <w:rPr>
                <w:rStyle w:val="StyleBold"/>
              </w:rPr>
              <w:t>Space Type Definition</w:t>
            </w:r>
          </w:p>
        </w:tc>
        <w:tc>
          <w:tcPr>
            <w:tcW w:w="1085" w:type="pct"/>
            <w:shd w:val="clear" w:color="auto" w:fill="C6D9F1" w:themeFill="text2" w:themeFillTint="33"/>
            <w:vAlign w:val="center"/>
          </w:tcPr>
          <w:p w14:paraId="5867067D" w14:textId="77777777" w:rsidR="00C41176" w:rsidRPr="004770A9" w:rsidRDefault="00C41176" w:rsidP="000E668B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Acceptable</w:t>
            </w:r>
            <w:r w:rsidRPr="004770A9">
              <w:rPr>
                <w:rStyle w:val="StyleBold"/>
              </w:rPr>
              <w:t xml:space="preserve"> </w:t>
            </w:r>
            <w:r>
              <w:rPr>
                <w:rStyle w:val="StyleBold"/>
              </w:rPr>
              <w:t>sound l</w:t>
            </w:r>
            <w:r w:rsidRPr="004770A9">
              <w:rPr>
                <w:rStyle w:val="StyleBold"/>
              </w:rPr>
              <w:t>imit</w:t>
            </w:r>
            <w:r>
              <w:rPr>
                <w:rStyle w:val="StyleBold"/>
              </w:rPr>
              <w:t xml:space="preserve"> (</w:t>
            </w:r>
            <w:r w:rsidRPr="00660D30">
              <w:rPr>
                <w:b/>
                <w:bCs/>
              </w:rPr>
              <w:t>AS/NZS 2107:20</w:t>
            </w:r>
            <w:r>
              <w:rPr>
                <w:b/>
                <w:bCs/>
              </w:rPr>
              <w:t>16)</w:t>
            </w:r>
          </w:p>
        </w:tc>
        <w:tc>
          <w:tcPr>
            <w:tcW w:w="1019" w:type="pct"/>
            <w:shd w:val="clear" w:color="auto" w:fill="C6D9F1" w:themeFill="text2" w:themeFillTint="33"/>
            <w:vAlign w:val="center"/>
          </w:tcPr>
          <w:p w14:paraId="0370C4FA" w14:textId="77777777" w:rsidR="00C41176" w:rsidRPr="004770A9" w:rsidRDefault="00C41176" w:rsidP="000E668B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Actual Value</w:t>
            </w:r>
          </w:p>
        </w:tc>
      </w:tr>
      <w:tr w:rsidR="00C41176" w14:paraId="1F975D20" w14:textId="77777777" w:rsidTr="00F25D41">
        <w:tc>
          <w:tcPr>
            <w:tcW w:w="1351" w:type="pct"/>
          </w:tcPr>
          <w:p w14:paraId="1E979D9D" w14:textId="77777777" w:rsidR="00C41176" w:rsidRDefault="00C41176" w:rsidP="000E668B">
            <w:pPr>
              <w:pStyle w:val="Bluetext"/>
            </w:pPr>
            <w:r>
              <w:t>[</w:t>
            </w:r>
            <w:proofErr w:type="gramStart"/>
            <w:r>
              <w:t>e.g.</w:t>
            </w:r>
            <w:proofErr w:type="gramEnd"/>
            <w:r>
              <w:t xml:space="preserve"> Level 1 meeting room]</w:t>
            </w:r>
          </w:p>
        </w:tc>
        <w:tc>
          <w:tcPr>
            <w:tcW w:w="1545" w:type="pct"/>
          </w:tcPr>
          <w:p w14:paraId="39864084" w14:textId="06F8F159" w:rsidR="00C41176" w:rsidRDefault="00C41176" w:rsidP="000E668B">
            <w:pPr>
              <w:pStyle w:val="Bluetext"/>
            </w:pPr>
            <w:r>
              <w:t>[</w:t>
            </w:r>
            <w:proofErr w:type="gramStart"/>
            <w:r>
              <w:t>e.g.</w:t>
            </w:r>
            <w:proofErr w:type="gramEnd"/>
            <w:r>
              <w:t xml:space="preserve"> office space]</w:t>
            </w:r>
          </w:p>
        </w:tc>
        <w:tc>
          <w:tcPr>
            <w:tcW w:w="1085" w:type="pct"/>
          </w:tcPr>
          <w:p w14:paraId="6E65CF6F" w14:textId="77777777" w:rsidR="00C41176" w:rsidRDefault="00C41176" w:rsidP="000E668B">
            <w:pPr>
              <w:pStyle w:val="Bluetext"/>
            </w:pPr>
            <w:r>
              <w:t>[##]</w:t>
            </w:r>
          </w:p>
        </w:tc>
        <w:tc>
          <w:tcPr>
            <w:tcW w:w="1019" w:type="pct"/>
          </w:tcPr>
          <w:p w14:paraId="52D3BA1A" w14:textId="77777777" w:rsidR="00C41176" w:rsidRDefault="00C41176" w:rsidP="000E668B">
            <w:pPr>
              <w:pStyle w:val="Bluetext"/>
            </w:pPr>
            <w:r>
              <w:t>[##]</w:t>
            </w:r>
          </w:p>
        </w:tc>
      </w:tr>
      <w:tr w:rsidR="00C41176" w14:paraId="33E4DC8C" w14:textId="77777777" w:rsidTr="00F25D41">
        <w:tc>
          <w:tcPr>
            <w:tcW w:w="1351" w:type="pct"/>
          </w:tcPr>
          <w:p w14:paraId="0CDC5AC3" w14:textId="77777777" w:rsidR="00C41176" w:rsidRDefault="00C41176" w:rsidP="000E668B">
            <w:pPr>
              <w:pStyle w:val="Bluetext"/>
            </w:pPr>
          </w:p>
        </w:tc>
        <w:tc>
          <w:tcPr>
            <w:tcW w:w="1545" w:type="pct"/>
          </w:tcPr>
          <w:p w14:paraId="7C929EE9" w14:textId="77777777" w:rsidR="00C41176" w:rsidRDefault="00C41176" w:rsidP="000E668B">
            <w:pPr>
              <w:pStyle w:val="Bluetext"/>
            </w:pPr>
          </w:p>
        </w:tc>
        <w:tc>
          <w:tcPr>
            <w:tcW w:w="1085" w:type="pct"/>
          </w:tcPr>
          <w:p w14:paraId="1FE75A11" w14:textId="77777777" w:rsidR="00C41176" w:rsidRDefault="00C41176" w:rsidP="000E668B">
            <w:pPr>
              <w:pStyle w:val="Bluetext"/>
            </w:pPr>
          </w:p>
        </w:tc>
        <w:tc>
          <w:tcPr>
            <w:tcW w:w="1019" w:type="pct"/>
          </w:tcPr>
          <w:p w14:paraId="0976F6C0" w14:textId="77777777" w:rsidR="00C41176" w:rsidRDefault="00C41176" w:rsidP="000E668B">
            <w:pPr>
              <w:pStyle w:val="Bluetext"/>
            </w:pPr>
          </w:p>
        </w:tc>
      </w:tr>
      <w:tr w:rsidR="00C41176" w14:paraId="0E0E5C10" w14:textId="77777777" w:rsidTr="00F25D41">
        <w:tc>
          <w:tcPr>
            <w:tcW w:w="1351" w:type="pct"/>
          </w:tcPr>
          <w:p w14:paraId="6DEDB48F" w14:textId="77777777" w:rsidR="00C41176" w:rsidRDefault="00C41176" w:rsidP="000E668B">
            <w:pPr>
              <w:pStyle w:val="Bluetext"/>
            </w:pPr>
          </w:p>
        </w:tc>
        <w:tc>
          <w:tcPr>
            <w:tcW w:w="1545" w:type="pct"/>
          </w:tcPr>
          <w:p w14:paraId="5334B9A6" w14:textId="77777777" w:rsidR="00C41176" w:rsidRDefault="00C41176" w:rsidP="000E668B">
            <w:pPr>
              <w:pStyle w:val="Bluetext"/>
            </w:pPr>
          </w:p>
        </w:tc>
        <w:tc>
          <w:tcPr>
            <w:tcW w:w="1085" w:type="pct"/>
          </w:tcPr>
          <w:p w14:paraId="28C2FE22" w14:textId="77777777" w:rsidR="00C41176" w:rsidRDefault="00C41176" w:rsidP="000E668B">
            <w:pPr>
              <w:pStyle w:val="Bluetext"/>
            </w:pPr>
          </w:p>
        </w:tc>
        <w:tc>
          <w:tcPr>
            <w:tcW w:w="1019" w:type="pct"/>
          </w:tcPr>
          <w:p w14:paraId="5B9C163F" w14:textId="77777777" w:rsidR="00C41176" w:rsidRDefault="00C41176" w:rsidP="000E668B">
            <w:pPr>
              <w:pStyle w:val="Bluetext"/>
            </w:pPr>
          </w:p>
        </w:tc>
      </w:tr>
      <w:tr w:rsidR="00C41176" w14:paraId="7D7F0ECD" w14:textId="77777777" w:rsidTr="00F25D41">
        <w:tc>
          <w:tcPr>
            <w:tcW w:w="1351" w:type="pct"/>
          </w:tcPr>
          <w:p w14:paraId="57EE77E0" w14:textId="77777777" w:rsidR="00C41176" w:rsidRDefault="00C41176" w:rsidP="000E668B">
            <w:pPr>
              <w:pStyle w:val="Bluetext"/>
            </w:pPr>
          </w:p>
        </w:tc>
        <w:tc>
          <w:tcPr>
            <w:tcW w:w="1545" w:type="pct"/>
          </w:tcPr>
          <w:p w14:paraId="7279B0B4" w14:textId="77777777" w:rsidR="00C41176" w:rsidRDefault="00C41176" w:rsidP="000E668B">
            <w:pPr>
              <w:pStyle w:val="Bluetext"/>
            </w:pPr>
          </w:p>
        </w:tc>
        <w:tc>
          <w:tcPr>
            <w:tcW w:w="1085" w:type="pct"/>
          </w:tcPr>
          <w:p w14:paraId="417CCB8C" w14:textId="77777777" w:rsidR="00C41176" w:rsidRDefault="00C41176" w:rsidP="000E668B">
            <w:pPr>
              <w:pStyle w:val="Bluetext"/>
            </w:pPr>
          </w:p>
        </w:tc>
        <w:tc>
          <w:tcPr>
            <w:tcW w:w="1019" w:type="pct"/>
          </w:tcPr>
          <w:p w14:paraId="6B9991E6" w14:textId="77777777" w:rsidR="00C41176" w:rsidRDefault="00C41176" w:rsidP="000E668B">
            <w:pPr>
              <w:pStyle w:val="Bluetext"/>
            </w:pPr>
          </w:p>
        </w:tc>
      </w:tr>
      <w:tr w:rsidR="00C41176" w14:paraId="5C6EDFF5" w14:textId="77777777" w:rsidTr="00F25D41">
        <w:tc>
          <w:tcPr>
            <w:tcW w:w="1351" w:type="pct"/>
          </w:tcPr>
          <w:p w14:paraId="0E67BE32" w14:textId="77777777" w:rsidR="00C41176" w:rsidRDefault="00C41176" w:rsidP="000E668B">
            <w:pPr>
              <w:pStyle w:val="Bluetext"/>
            </w:pPr>
          </w:p>
        </w:tc>
        <w:tc>
          <w:tcPr>
            <w:tcW w:w="1545" w:type="pct"/>
          </w:tcPr>
          <w:p w14:paraId="3CF8310C" w14:textId="77777777" w:rsidR="00C41176" w:rsidRDefault="00C41176" w:rsidP="000E668B">
            <w:pPr>
              <w:pStyle w:val="Bluetext"/>
            </w:pPr>
          </w:p>
        </w:tc>
        <w:tc>
          <w:tcPr>
            <w:tcW w:w="1085" w:type="pct"/>
          </w:tcPr>
          <w:p w14:paraId="187E6BA2" w14:textId="77777777" w:rsidR="00C41176" w:rsidRDefault="00C41176" w:rsidP="000E668B">
            <w:pPr>
              <w:pStyle w:val="Bluetext"/>
            </w:pPr>
          </w:p>
        </w:tc>
        <w:tc>
          <w:tcPr>
            <w:tcW w:w="1019" w:type="pct"/>
          </w:tcPr>
          <w:p w14:paraId="44F3EA43" w14:textId="77777777" w:rsidR="00C41176" w:rsidRDefault="00C41176" w:rsidP="000E668B">
            <w:pPr>
              <w:pStyle w:val="Bluetext"/>
            </w:pPr>
          </w:p>
        </w:tc>
      </w:tr>
    </w:tbl>
    <w:p w14:paraId="3C1975EC" w14:textId="77777777" w:rsidR="00C41176" w:rsidRDefault="00C41176" w:rsidP="00C41176">
      <w:pPr>
        <w:pStyle w:val="Bluetext"/>
        <w:spacing w:before="240" w:after="240"/>
        <w:rPr>
          <w:ins w:id="80" w:author="Ting Li" w:date="2022-05-23T12:04:00Z"/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 xml:space="preserve">Please </w:t>
      </w:r>
      <w:proofErr w:type="gramStart"/>
      <w:r>
        <w:rPr>
          <w:color w:val="000000"/>
          <w:szCs w:val="20"/>
          <w:lang w:val="en-US"/>
        </w:rPr>
        <w:t>note:</w:t>
      </w:r>
      <w:proofErr w:type="gramEnd"/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7F988DB1" w14:textId="7CEA72C3" w:rsidR="00730DB8" w:rsidRPr="00904F3F" w:rsidRDefault="00707646" w:rsidP="00C41176">
      <w:pPr>
        <w:pStyle w:val="Bluetext"/>
        <w:spacing w:before="240" w:after="240"/>
        <w:rPr>
          <w:ins w:id="81" w:author="Ting Li" w:date="2022-05-23T12:07:00Z"/>
          <w:b/>
          <w:bCs/>
          <w:color w:val="000000"/>
          <w:szCs w:val="20"/>
          <w:lang w:val="en-US"/>
          <w:rPrChange w:id="82" w:author="Ting Li" w:date="2022-05-23T12:08:00Z">
            <w:rPr>
              <w:ins w:id="83" w:author="Ting Li" w:date="2022-05-23T12:07:00Z"/>
              <w:color w:val="000000"/>
              <w:szCs w:val="20"/>
              <w:lang w:val="en-US"/>
            </w:rPr>
          </w:rPrChange>
        </w:rPr>
      </w:pPr>
      <w:ins w:id="84" w:author="Ting Li" w:date="2022-05-23T12:06:00Z">
        <w:r w:rsidRPr="00904F3F">
          <w:rPr>
            <w:b/>
            <w:bCs/>
            <w:color w:val="000000"/>
            <w:szCs w:val="20"/>
            <w:lang w:val="en-US"/>
            <w:rPrChange w:id="85" w:author="Ting Li" w:date="2022-05-23T12:08:00Z">
              <w:rPr>
                <w:color w:val="000000"/>
                <w:szCs w:val="20"/>
                <w:lang w:val="en-US"/>
              </w:rPr>
            </w:rPrChange>
          </w:rPr>
          <w:t xml:space="preserve">Qualification of </w:t>
        </w:r>
        <w:r w:rsidR="003E0EFF" w:rsidRPr="00904F3F">
          <w:rPr>
            <w:b/>
            <w:bCs/>
            <w:color w:val="000000"/>
            <w:szCs w:val="20"/>
            <w:lang w:val="en-US"/>
            <w:rPrChange w:id="86" w:author="Ting Li" w:date="2022-05-23T12:08:00Z">
              <w:rPr>
                <w:color w:val="000000"/>
                <w:szCs w:val="20"/>
                <w:lang w:val="en-US"/>
              </w:rPr>
            </w:rPrChange>
          </w:rPr>
          <w:t xml:space="preserve">the acoustic consultant </w:t>
        </w:r>
      </w:ins>
    </w:p>
    <w:tbl>
      <w:tblPr>
        <w:tblStyle w:val="Style1"/>
        <w:tblW w:w="4966" w:type="pct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7722"/>
        <w:gridCol w:w="1244"/>
      </w:tblGrid>
      <w:tr w:rsidR="0010613E" w:rsidRPr="003A2BE3" w14:paraId="75228557" w14:textId="77777777" w:rsidTr="007F202B">
        <w:trPr>
          <w:ins w:id="87" w:author="Ting Li" w:date="2022-05-23T12:07:00Z"/>
        </w:trPr>
        <w:tc>
          <w:tcPr>
            <w:tcW w:w="4306" w:type="pct"/>
          </w:tcPr>
          <w:p w14:paraId="242791D8" w14:textId="0A70568E" w:rsidR="0010613E" w:rsidRPr="00FC1330" w:rsidRDefault="00904F3F" w:rsidP="007F202B">
            <w:pPr>
              <w:rPr>
                <w:ins w:id="88" w:author="Ting Li" w:date="2022-05-23T12:07:00Z"/>
              </w:rPr>
            </w:pPr>
            <w:ins w:id="89" w:author="Ting Li" w:date="2022-05-23T12:08:00Z">
              <w:r>
                <w:t>A</w:t>
              </w:r>
              <w:r w:rsidRPr="00904F3F">
                <w:t xml:space="preserve"> member of the Acoustical Society of New Zealand or equivalent international recognised body</w:t>
              </w:r>
            </w:ins>
          </w:p>
        </w:tc>
        <w:tc>
          <w:tcPr>
            <w:tcW w:w="694" w:type="pct"/>
            <w:vAlign w:val="center"/>
          </w:tcPr>
          <w:p w14:paraId="1D12CBD6" w14:textId="77777777" w:rsidR="0010613E" w:rsidRPr="003A2BE3" w:rsidRDefault="00F33466" w:rsidP="007F202B">
            <w:pPr>
              <w:jc w:val="center"/>
              <w:rPr>
                <w:ins w:id="90" w:author="Ting Li" w:date="2022-05-23T12:07:00Z"/>
              </w:rPr>
            </w:pPr>
            <w:customXmlInsRangeStart w:id="91" w:author="Ting Li" w:date="2022-05-23T12:07:00Z"/>
            <w:sdt>
              <w:sdtPr>
                <w:id w:val="-1600321615"/>
              </w:sdtPr>
              <w:sdtEndPr/>
              <w:sdtContent>
                <w:customXmlInsRangeEnd w:id="91"/>
                <w:customXmlInsRangeStart w:id="92" w:author="Ting Li" w:date="2022-05-23T12:07:00Z"/>
                <w:sdt>
                  <w:sdtPr>
                    <w:id w:val="18476689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customXmlInsRangeEnd w:id="92"/>
                    <w:ins w:id="93" w:author="Ting Li" w:date="2022-05-23T12:07:00Z">
                      <w:r w:rsidR="0010613E">
                        <w:rPr>
                          <w:rFonts w:ascii="MS Gothic" w:eastAsia="MS Gothic" w:hAnsi="MS Gothic" w:hint="eastAsia"/>
                        </w:rPr>
                        <w:t>☐</w:t>
                      </w:r>
                    </w:ins>
                    <w:customXmlInsRangeStart w:id="94" w:author="Ting Li" w:date="2022-05-23T12:07:00Z"/>
                  </w:sdtContent>
                </w:sdt>
                <w:customXmlInsRangeEnd w:id="94"/>
                <w:customXmlInsRangeStart w:id="95" w:author="Ting Li" w:date="2022-05-23T12:07:00Z"/>
              </w:sdtContent>
            </w:sdt>
            <w:customXmlInsRangeEnd w:id="95"/>
          </w:p>
        </w:tc>
      </w:tr>
      <w:tr w:rsidR="0010613E" w:rsidRPr="003A2BE3" w14:paraId="0359C566" w14:textId="77777777" w:rsidTr="007F202B">
        <w:trPr>
          <w:ins w:id="96" w:author="Ting Li" w:date="2022-05-23T12:08:00Z"/>
        </w:trPr>
        <w:tc>
          <w:tcPr>
            <w:tcW w:w="4306" w:type="pct"/>
          </w:tcPr>
          <w:p w14:paraId="79EA29DD" w14:textId="47B9420C" w:rsidR="0010613E" w:rsidRPr="007A4546" w:rsidRDefault="00904F3F" w:rsidP="007F202B">
            <w:pPr>
              <w:rPr>
                <w:ins w:id="97" w:author="Ting Li" w:date="2022-05-23T12:08:00Z"/>
              </w:rPr>
            </w:pPr>
            <w:ins w:id="98" w:author="Ting Li" w:date="2022-05-23T12:09:00Z">
              <w:r>
                <w:t>A</w:t>
              </w:r>
            </w:ins>
            <w:ins w:id="99" w:author="Ting Li" w:date="2022-05-23T12:08:00Z">
              <w:r w:rsidRPr="00904F3F">
                <w:t xml:space="preserve"> qualified staff member within an Association of Australasian Acoustical Consultants (AAAC) member firm</w:t>
              </w:r>
            </w:ins>
          </w:p>
        </w:tc>
        <w:tc>
          <w:tcPr>
            <w:tcW w:w="694" w:type="pct"/>
            <w:vAlign w:val="center"/>
          </w:tcPr>
          <w:p w14:paraId="275502D1" w14:textId="52B220F9" w:rsidR="0010613E" w:rsidRDefault="00F33466" w:rsidP="007F202B">
            <w:pPr>
              <w:jc w:val="center"/>
              <w:rPr>
                <w:ins w:id="100" w:author="Ting Li" w:date="2022-05-23T12:08:00Z"/>
              </w:rPr>
            </w:pPr>
            <w:customXmlInsRangeStart w:id="101" w:author="Ting Li" w:date="2022-05-23T12:08:00Z"/>
            <w:sdt>
              <w:sdtPr>
                <w:id w:val="1306653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customXmlInsRangeEnd w:id="101"/>
                <w:ins w:id="102" w:author="Ting Li" w:date="2022-05-23T12:08:00Z">
                  <w:r w:rsidR="00904F3F">
                    <w:rPr>
                      <w:rFonts w:ascii="MS Gothic" w:eastAsia="MS Gothic" w:hAnsi="MS Gothic" w:hint="eastAsia"/>
                    </w:rPr>
                    <w:t>☐</w:t>
                  </w:r>
                </w:ins>
                <w:customXmlInsRangeStart w:id="103" w:author="Ting Li" w:date="2022-05-23T12:08:00Z"/>
              </w:sdtContent>
            </w:sdt>
            <w:customXmlInsRangeEnd w:id="103"/>
          </w:p>
        </w:tc>
      </w:tr>
    </w:tbl>
    <w:p w14:paraId="42EE70AE" w14:textId="77777777" w:rsidR="00800F6C" w:rsidRDefault="00800F6C" w:rsidP="00800F6C">
      <w:pPr>
        <w:rPr>
          <w:ins w:id="104" w:author="Ting Li" w:date="2022-05-23T12:16:00Z"/>
        </w:rPr>
      </w:pPr>
    </w:p>
    <w:p w14:paraId="49BBF7C2" w14:textId="4DFA36AE" w:rsidR="00800F6C" w:rsidRDefault="00800F6C" w:rsidP="00800F6C">
      <w:pPr>
        <w:rPr>
          <w:ins w:id="105" w:author="Ting Li" w:date="2022-05-23T12:15:00Z"/>
        </w:rPr>
      </w:pPr>
      <w:ins w:id="106" w:author="Ting Li" w:date="2022-05-23T12:15:00Z">
        <w:r>
          <w:t>Provide a d</w:t>
        </w:r>
        <w:r w:rsidRPr="007A4546">
          <w:t xml:space="preserve">escription of </w:t>
        </w:r>
        <w:r>
          <w:t>how</w:t>
        </w:r>
      </w:ins>
      <w:ins w:id="107" w:author="Ting Li" w:date="2022-05-23T12:16:00Z">
        <w:r>
          <w:t xml:space="preserve"> </w:t>
        </w:r>
        <w:r w:rsidR="00996AA1">
          <w:t>the measurements were conducted</w:t>
        </w:r>
      </w:ins>
      <w:ins w:id="108" w:author="Ting Li" w:date="2022-05-23T12:17:00Z">
        <w:r w:rsidR="003A0517">
          <w:t xml:space="preserve"> </w:t>
        </w:r>
      </w:ins>
      <w:ins w:id="109" w:author="Ting Li" w:date="2022-05-23T12:16:00Z">
        <w:r w:rsidR="00996AA1">
          <w:t xml:space="preserve">including </w:t>
        </w:r>
      </w:ins>
      <w:ins w:id="110" w:author="Ting Li" w:date="2022-05-23T12:18:00Z">
        <w:r w:rsidR="00281C10">
          <w:t>s</w:t>
        </w:r>
      </w:ins>
      <w:ins w:id="111" w:author="Ting Li" w:date="2022-05-23T12:16:00Z">
        <w:r w:rsidR="00996AA1">
          <w:t>election of representati</w:t>
        </w:r>
        <w:r w:rsidR="00AF74A4">
          <w:t>ve spaces</w:t>
        </w:r>
      </w:ins>
      <w:ins w:id="112" w:author="Ting Li" w:date="2022-05-23T12:20:00Z">
        <w:r w:rsidR="00731A0F">
          <w:t xml:space="preserve"> and</w:t>
        </w:r>
      </w:ins>
      <w:ins w:id="113" w:author="Ting Li" w:date="2022-05-23T12:21:00Z">
        <w:r w:rsidR="005D4078">
          <w:t xml:space="preserve"> </w:t>
        </w:r>
      </w:ins>
      <w:ins w:id="114" w:author="Ting Li" w:date="2022-05-23T12:20:00Z">
        <w:r w:rsidR="00731A0F">
          <w:t>time period</w:t>
        </w:r>
      </w:ins>
      <w:ins w:id="115" w:author="Ting Li" w:date="2022-05-23T16:55:00Z">
        <w:r w:rsidR="009105F1">
          <w:t>s</w:t>
        </w:r>
      </w:ins>
      <w:ins w:id="116" w:author="Ting Li" w:date="2022-05-23T12:20:00Z">
        <w:r w:rsidR="0024583E">
          <w:t xml:space="preserve">. </w:t>
        </w:r>
      </w:ins>
    </w:p>
    <w:p w14:paraId="4B1CB268" w14:textId="77777777" w:rsidR="00800F6C" w:rsidRDefault="00800F6C" w:rsidP="00800F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ins w:id="117" w:author="Ting Li" w:date="2022-05-23T12:15:00Z"/>
        </w:rPr>
      </w:pPr>
    </w:p>
    <w:p w14:paraId="26F50CF6" w14:textId="77777777" w:rsidR="00800F6C" w:rsidRDefault="00800F6C" w:rsidP="00800F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ins w:id="118" w:author="Ting Li" w:date="2022-05-23T12:15:00Z"/>
        </w:rPr>
      </w:pPr>
    </w:p>
    <w:p w14:paraId="21FEF04B" w14:textId="77777777" w:rsidR="00800F6C" w:rsidRDefault="00800F6C" w:rsidP="00800F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ins w:id="119" w:author="Ting Li" w:date="2022-05-23T12:15:00Z"/>
        </w:rPr>
      </w:pPr>
    </w:p>
    <w:p w14:paraId="4C552631" w14:textId="77777777" w:rsidR="00800F6C" w:rsidRDefault="00800F6C" w:rsidP="00800F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ins w:id="120" w:author="Ting Li" w:date="2022-05-23T12:15:00Z"/>
        </w:rPr>
      </w:pPr>
    </w:p>
    <w:p w14:paraId="79A7016F" w14:textId="77777777" w:rsidR="00800F6C" w:rsidRDefault="00800F6C" w:rsidP="00800F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ins w:id="121" w:author="Ting Li" w:date="2022-05-23T12:15:00Z"/>
        </w:rPr>
      </w:pPr>
    </w:p>
    <w:tbl>
      <w:tblPr>
        <w:tblStyle w:val="Style1"/>
        <w:tblW w:w="4966" w:type="pct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7722"/>
        <w:gridCol w:w="1244"/>
      </w:tblGrid>
      <w:tr w:rsidR="00AF65A5" w:rsidRPr="003A2BE3" w14:paraId="504AC89A" w14:textId="77777777" w:rsidTr="007F202B">
        <w:tc>
          <w:tcPr>
            <w:tcW w:w="4306" w:type="pct"/>
          </w:tcPr>
          <w:p w14:paraId="64D51C5C" w14:textId="77777777" w:rsidR="00AF65A5" w:rsidRPr="00FC1330" w:rsidRDefault="00AF65A5" w:rsidP="007F202B">
            <w:pPr>
              <w:rPr>
                <w:moveTo w:id="122" w:author="Ting Li" w:date="2022-05-23T12:19:00Z"/>
              </w:rPr>
            </w:pPr>
            <w:moveToRangeStart w:id="123" w:author="Ting Li" w:date="2022-05-23T12:19:00Z" w:name="move104200773"/>
            <w:moveTo w:id="124" w:author="Ting Li" w:date="2022-05-23T12:19:00Z">
              <w:r w:rsidRPr="007A4546">
                <w:t xml:space="preserve">If the building is mechanically ventilated, the </w:t>
              </w:r>
              <w:r>
                <w:t xml:space="preserve">mechanical </w:t>
              </w:r>
              <w:r w:rsidRPr="007A4546">
                <w:t xml:space="preserve">plant </w:t>
              </w:r>
              <w:r>
                <w:t xml:space="preserve">and associated equipment </w:t>
              </w:r>
              <w:r w:rsidRPr="007A4546">
                <w:t>w</w:t>
              </w:r>
              <w:r>
                <w:t>ere</w:t>
              </w:r>
              <w:r w:rsidRPr="007A4546">
                <w:t xml:space="preserve"> fully </w:t>
              </w:r>
              <w:r>
                <w:t xml:space="preserve">operational </w:t>
              </w:r>
              <w:r w:rsidRPr="007A4546">
                <w:t>when the tests were carried out.</w:t>
              </w:r>
            </w:moveTo>
          </w:p>
        </w:tc>
        <w:tc>
          <w:tcPr>
            <w:tcW w:w="694" w:type="pct"/>
            <w:vAlign w:val="center"/>
          </w:tcPr>
          <w:p w14:paraId="5EADE583" w14:textId="77777777" w:rsidR="00AF65A5" w:rsidRPr="003A2BE3" w:rsidRDefault="00F33466" w:rsidP="007F202B">
            <w:pPr>
              <w:jc w:val="center"/>
              <w:rPr>
                <w:moveTo w:id="125" w:author="Ting Li" w:date="2022-05-23T12:19:00Z"/>
              </w:rPr>
            </w:pPr>
            <w:sdt>
              <w:sdtPr>
                <w:id w:val="2004161292"/>
              </w:sdtPr>
              <w:sdtEndPr/>
              <w:sdtContent>
                <w:sdt>
                  <w:sdtPr>
                    <w:id w:val="-4229095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moveTo w:id="126" w:author="Ting Li" w:date="2022-05-23T12:19:00Z">
                      <w:r w:rsidR="00AF65A5">
                        <w:rPr>
                          <w:rFonts w:ascii="MS Gothic" w:eastAsia="MS Gothic" w:hAnsi="MS Gothic" w:hint="eastAsia"/>
                        </w:rPr>
                        <w:t>☐</w:t>
                      </w:r>
                    </w:moveTo>
                  </w:sdtContent>
                </w:sdt>
              </w:sdtContent>
            </w:sdt>
          </w:p>
        </w:tc>
      </w:tr>
      <w:moveToRangeEnd w:id="123"/>
    </w:tbl>
    <w:p w14:paraId="36293772" w14:textId="72AC4FAD" w:rsidR="00EA7755" w:rsidRPr="00800F6C" w:rsidDel="00AF65A5" w:rsidRDefault="00EA7755" w:rsidP="00C41176">
      <w:pPr>
        <w:pStyle w:val="Bluetext"/>
        <w:spacing w:before="240" w:after="240"/>
        <w:rPr>
          <w:del w:id="127" w:author="Ting Li" w:date="2022-05-23T12:19:00Z"/>
          <w:color w:val="000000"/>
          <w:szCs w:val="20"/>
          <w:rPrChange w:id="128" w:author="Ting Li" w:date="2022-05-23T12:15:00Z">
            <w:rPr>
              <w:del w:id="129" w:author="Ting Li" w:date="2022-05-23T12:19:00Z"/>
              <w:color w:val="000000"/>
              <w:szCs w:val="20"/>
              <w:lang w:val="en-US"/>
            </w:rPr>
          </w:rPrChange>
        </w:rPr>
      </w:pPr>
    </w:p>
    <w:p w14:paraId="09AA14E9" w14:textId="77777777" w:rsidR="00C41176" w:rsidRPr="00F44703" w:rsidRDefault="00C41176" w:rsidP="00C4117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C41176" w14:paraId="444BA8B1" w14:textId="77777777" w:rsidTr="000E668B">
        <w:tc>
          <w:tcPr>
            <w:tcW w:w="6912" w:type="dxa"/>
            <w:shd w:val="clear" w:color="auto" w:fill="DBE5F1" w:themeFill="accent1" w:themeFillTint="33"/>
          </w:tcPr>
          <w:p w14:paraId="5CF0F659" w14:textId="77777777" w:rsidR="00C41176" w:rsidRPr="00F44703" w:rsidRDefault="00C41176" w:rsidP="000E668B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lastRenderedPageBreak/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2327AE05" w14:textId="77777777" w:rsidR="00C41176" w:rsidRPr="00F44703" w:rsidRDefault="00C41176" w:rsidP="000E668B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C41176" w14:paraId="3A58A072" w14:textId="77777777" w:rsidTr="000E668B">
        <w:tc>
          <w:tcPr>
            <w:tcW w:w="6912" w:type="dxa"/>
          </w:tcPr>
          <w:p w14:paraId="259374F4" w14:textId="77777777" w:rsidR="00C41176" w:rsidRDefault="00C41176" w:rsidP="000E668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4FA88A3" w14:textId="77777777" w:rsidR="00C41176" w:rsidRDefault="00C41176" w:rsidP="000E668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41176" w14:paraId="30147F7C" w14:textId="77777777" w:rsidTr="000E668B">
        <w:tc>
          <w:tcPr>
            <w:tcW w:w="6912" w:type="dxa"/>
          </w:tcPr>
          <w:p w14:paraId="750FF6F9" w14:textId="77777777" w:rsidR="00C41176" w:rsidRDefault="00C41176" w:rsidP="000E668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082AC31" w14:textId="77777777" w:rsidR="00C41176" w:rsidRDefault="00C41176" w:rsidP="000E668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1D6B8DEB" w14:textId="291AA1D5" w:rsidR="00C41176" w:rsidDel="006346AC" w:rsidRDefault="00C41176" w:rsidP="00C41176">
      <w:pPr>
        <w:pStyle w:val="Bluetext"/>
        <w:spacing w:before="240" w:after="240"/>
        <w:rPr>
          <w:del w:id="130" w:author="Ting Li" w:date="2022-05-23T12:13:00Z"/>
          <w:szCs w:val="20"/>
        </w:rPr>
      </w:pPr>
      <w:r w:rsidRPr="008F7C1E" w:rsidDel="001547B7">
        <w:rPr>
          <w:szCs w:val="20"/>
        </w:rPr>
        <w:t xml:space="preserve"> </w:t>
      </w:r>
    </w:p>
    <w:p w14:paraId="3DACCEA8" w14:textId="71726FCC" w:rsidR="00C41176" w:rsidDel="006346AC" w:rsidRDefault="00C41176">
      <w:pPr>
        <w:pStyle w:val="Bluetext"/>
        <w:spacing w:before="240" w:after="240"/>
        <w:rPr>
          <w:del w:id="131" w:author="Ting Li" w:date="2022-05-23T12:13:00Z"/>
        </w:rPr>
        <w:pPrChange w:id="132" w:author="Ting Li" w:date="2022-05-23T12:13:00Z">
          <w:pPr>
            <w:pStyle w:val="Heading2"/>
          </w:pPr>
        </w:pPrChange>
      </w:pPr>
    </w:p>
    <w:p w14:paraId="2980CC50" w14:textId="77777777" w:rsidR="00C41176" w:rsidRDefault="00C41176">
      <w:pPr>
        <w:pStyle w:val="Bluetext"/>
        <w:pPrChange w:id="133" w:author="Ting Li" w:date="2022-05-23T12:13:00Z">
          <w:pPr>
            <w:pStyle w:val="Heading2"/>
          </w:pPr>
        </w:pPrChange>
      </w:pPr>
    </w:p>
    <w:p w14:paraId="3189D3F3" w14:textId="77777777" w:rsidR="004770A9" w:rsidRPr="007771E3" w:rsidRDefault="004770A9" w:rsidP="00DB157E">
      <w:pPr>
        <w:pStyle w:val="Heading2"/>
      </w:pPr>
      <w:r>
        <w:t>10.2 reverberation</w:t>
      </w:r>
    </w:p>
    <w:tbl>
      <w:tblPr>
        <w:tblStyle w:val="Style1"/>
        <w:tblW w:w="4966" w:type="pct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7722"/>
        <w:gridCol w:w="1244"/>
      </w:tblGrid>
      <w:tr w:rsidR="004770A9" w14:paraId="53D5C7A8" w14:textId="77777777" w:rsidTr="004770A9">
        <w:tc>
          <w:tcPr>
            <w:tcW w:w="4306" w:type="pct"/>
          </w:tcPr>
          <w:p w14:paraId="0F94DD42" w14:textId="1A832D27" w:rsidR="004770A9" w:rsidRPr="003A2BE3" w:rsidRDefault="004770A9" w:rsidP="000E668B">
            <w:r>
              <w:t>The reverberation time in the nominated area is below the maximum stated ‘Recommended Reverberation Time’ provided in table 1 of AS/NZ 2107:20</w:t>
            </w:r>
            <w:r w:rsidR="00C41176">
              <w:t>16</w:t>
            </w:r>
            <w:r w:rsidR="00721279">
              <w:t>.</w:t>
            </w:r>
          </w:p>
        </w:tc>
        <w:tc>
          <w:tcPr>
            <w:tcW w:w="694" w:type="pct"/>
            <w:vAlign w:val="center"/>
          </w:tcPr>
          <w:p w14:paraId="5CF8E77E" w14:textId="3BC51537" w:rsidR="004770A9" w:rsidRPr="003A2BE3" w:rsidRDefault="00F33466" w:rsidP="000E668B">
            <w:pPr>
              <w:jc w:val="center"/>
            </w:pPr>
            <w:sdt>
              <w:sdtPr>
                <w:id w:val="1604380368"/>
              </w:sdtPr>
              <w:sdtEndPr/>
              <w:sdtContent>
                <w:sdt>
                  <w:sdtPr>
                    <w:id w:val="79534490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207274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1DC3B4FA" w14:textId="153F8F2D" w:rsidR="007153EE" w:rsidRDefault="007153EE" w:rsidP="007153EE">
      <w:pPr>
        <w:rPr>
          <w:ins w:id="134" w:author="Ting Li" w:date="2022-05-23T16:44:00Z"/>
        </w:rPr>
      </w:pPr>
      <w:ins w:id="135" w:author="Ting Li" w:date="2022-05-23T16:44:00Z">
        <w:r>
          <w:t xml:space="preserve">Provide details </w:t>
        </w:r>
      </w:ins>
      <w:ins w:id="136" w:author="Ting Li" w:date="2022-05-23T16:48:00Z">
        <w:r w:rsidR="00CF0B01">
          <w:t xml:space="preserve">and justification </w:t>
        </w:r>
      </w:ins>
      <w:ins w:id="137" w:author="Ting Li" w:date="2022-05-23T16:44:00Z">
        <w:r>
          <w:t>of any areas that have been excluded</w:t>
        </w:r>
      </w:ins>
      <w:ins w:id="138" w:author="Ting Li" w:date="2022-05-23T16:46:00Z">
        <w:r w:rsidR="00A75798">
          <w:t xml:space="preserve"> or </w:t>
        </w:r>
        <w:r w:rsidR="00443B52">
          <w:t>claimed as Not Applicable</w:t>
        </w:r>
      </w:ins>
      <w:ins w:id="139" w:author="Ting Li" w:date="2022-05-23T16:44:00Z">
        <w:r>
          <w:t xml:space="preserve"> for functional reasons.</w:t>
        </w:r>
      </w:ins>
    </w:p>
    <w:p w14:paraId="7802999B" w14:textId="77777777" w:rsidR="007153EE" w:rsidRDefault="007153EE" w:rsidP="007153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ins w:id="140" w:author="Ting Li" w:date="2022-05-23T16:44:00Z"/>
        </w:rPr>
      </w:pPr>
    </w:p>
    <w:p w14:paraId="16CBD7C1" w14:textId="77777777" w:rsidR="007153EE" w:rsidRDefault="007153EE" w:rsidP="007153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ins w:id="141" w:author="Ting Li" w:date="2022-05-23T16:44:00Z"/>
        </w:rPr>
      </w:pPr>
    </w:p>
    <w:p w14:paraId="2520D81D" w14:textId="77777777" w:rsidR="007153EE" w:rsidRDefault="007153EE" w:rsidP="007153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ins w:id="142" w:author="Ting Li" w:date="2022-05-23T16:44:00Z"/>
        </w:rPr>
      </w:pPr>
    </w:p>
    <w:p w14:paraId="780F9192" w14:textId="77777777" w:rsidR="007153EE" w:rsidRDefault="007153EE" w:rsidP="007153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ins w:id="143" w:author="Ting Li" w:date="2022-05-23T16:44:00Z"/>
        </w:rPr>
      </w:pPr>
    </w:p>
    <w:p w14:paraId="0850815C" w14:textId="77777777" w:rsidR="007153EE" w:rsidRDefault="007153EE" w:rsidP="007153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ins w:id="144" w:author="Ting Li" w:date="2022-05-23T16:44:00Z"/>
        </w:rPr>
      </w:pPr>
    </w:p>
    <w:p w14:paraId="4B594DAD" w14:textId="77777777" w:rsidR="00657526" w:rsidRDefault="00657526" w:rsidP="007A4546">
      <w:pPr>
        <w:keepNext/>
        <w:rPr>
          <w:szCs w:val="20"/>
        </w:rPr>
      </w:pPr>
    </w:p>
    <w:p w14:paraId="3C05B0ED" w14:textId="77777777" w:rsidR="007A4546" w:rsidRDefault="00721279" w:rsidP="007A4546">
      <w:pPr>
        <w:keepNext/>
        <w:rPr>
          <w:szCs w:val="20"/>
        </w:rPr>
      </w:pPr>
      <w:r>
        <w:rPr>
          <w:szCs w:val="20"/>
        </w:rPr>
        <w:t>The following Table details reverberation times as recorded by the Acoustic Consultant:</w:t>
      </w:r>
    </w:p>
    <w:tbl>
      <w:tblPr>
        <w:tblStyle w:val="TableGrid"/>
        <w:tblW w:w="5000" w:type="pct"/>
        <w:tblBorders>
          <w:top w:val="single" w:sz="4" w:space="0" w:color="0F243E" w:themeColor="text2" w:themeShade="80"/>
          <w:left w:val="none" w:sz="0" w:space="0" w:color="auto"/>
          <w:bottom w:val="single" w:sz="4" w:space="0" w:color="0F243E" w:themeColor="text2" w:themeShade="80"/>
          <w:right w:val="none" w:sz="0" w:space="0" w:color="auto"/>
          <w:insideH w:val="single" w:sz="4" w:space="0" w:color="0F243E" w:themeColor="text2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93"/>
        <w:gridCol w:w="2495"/>
        <w:gridCol w:w="2542"/>
        <w:gridCol w:w="1697"/>
      </w:tblGrid>
      <w:tr w:rsidR="00C41176" w14:paraId="4DA3DBA7" w14:textId="77777777" w:rsidTr="000E668B">
        <w:tc>
          <w:tcPr>
            <w:tcW w:w="5000" w:type="pct"/>
            <w:gridSpan w:val="4"/>
          </w:tcPr>
          <w:p w14:paraId="7763E061" w14:textId="77777777" w:rsidR="00C41176" w:rsidRPr="00862FB5" w:rsidRDefault="00C41176" w:rsidP="000E668B">
            <w:pPr>
              <w:pStyle w:val="Heading3"/>
              <w:rPr>
                <w:rStyle w:val="StyleBold"/>
                <w:b w:val="0"/>
              </w:rPr>
            </w:pPr>
            <w:r w:rsidRPr="00862FB5">
              <w:rPr>
                <w:rStyle w:val="StyleBold"/>
                <w:b w:val="0"/>
              </w:rPr>
              <w:t xml:space="preserve">Summary Table </w:t>
            </w:r>
          </w:p>
        </w:tc>
      </w:tr>
      <w:tr w:rsidR="00C41176" w14:paraId="767BAF12" w14:textId="77777777" w:rsidTr="00C41176">
        <w:tc>
          <w:tcPr>
            <w:tcW w:w="1270" w:type="pct"/>
            <w:shd w:val="clear" w:color="auto" w:fill="C6D9F1" w:themeFill="text2" w:themeFillTint="33"/>
            <w:vAlign w:val="center"/>
          </w:tcPr>
          <w:p w14:paraId="222E7D98" w14:textId="77777777" w:rsidR="00C41176" w:rsidRPr="004770A9" w:rsidRDefault="00C41176" w:rsidP="000E668B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Description of Area or</w:t>
            </w:r>
            <w:r w:rsidRPr="004770A9">
              <w:rPr>
                <w:rStyle w:val="StyleBold"/>
              </w:rPr>
              <w:t xml:space="preserve"> Room</w:t>
            </w:r>
          </w:p>
        </w:tc>
        <w:tc>
          <w:tcPr>
            <w:tcW w:w="1382" w:type="pct"/>
            <w:shd w:val="clear" w:color="auto" w:fill="C6D9F1" w:themeFill="text2" w:themeFillTint="33"/>
            <w:vAlign w:val="center"/>
          </w:tcPr>
          <w:p w14:paraId="6C950795" w14:textId="77777777" w:rsidR="00C41176" w:rsidRPr="004770A9" w:rsidRDefault="00C41176" w:rsidP="000E668B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4770A9">
              <w:rPr>
                <w:rStyle w:val="StyleBold"/>
              </w:rPr>
              <w:t>Space Type Definition</w:t>
            </w:r>
          </w:p>
        </w:tc>
        <w:tc>
          <w:tcPr>
            <w:tcW w:w="1408" w:type="pct"/>
            <w:shd w:val="clear" w:color="auto" w:fill="C6D9F1" w:themeFill="text2" w:themeFillTint="33"/>
            <w:vAlign w:val="center"/>
          </w:tcPr>
          <w:p w14:paraId="7AD7C5DD" w14:textId="3E16590E" w:rsidR="00DA2018" w:rsidRDefault="00C41176" w:rsidP="000E668B">
            <w:pPr>
              <w:rPr>
                <w:ins w:id="145" w:author="Ting Li" w:date="2022-05-23T12:28:00Z"/>
                <w:rStyle w:val="StyleBold"/>
              </w:rPr>
            </w:pPr>
            <w:del w:id="146" w:author="Ting Li" w:date="2022-05-23T12:27:00Z">
              <w:r w:rsidDel="00F0141A">
                <w:rPr>
                  <w:rStyle w:val="StyleBold"/>
                </w:rPr>
                <w:delText>Acceptable</w:delText>
              </w:r>
              <w:r w:rsidRPr="004770A9" w:rsidDel="00F0141A">
                <w:rPr>
                  <w:rStyle w:val="StyleBold"/>
                </w:rPr>
                <w:delText xml:space="preserve"> </w:delText>
              </w:r>
              <w:r w:rsidDel="00F0141A">
                <w:rPr>
                  <w:rStyle w:val="StyleBold"/>
                </w:rPr>
                <w:delText>sound l</w:delText>
              </w:r>
              <w:r w:rsidRPr="004770A9" w:rsidDel="00F0141A">
                <w:rPr>
                  <w:rStyle w:val="StyleBold"/>
                </w:rPr>
                <w:delText>imit</w:delText>
              </w:r>
              <w:r w:rsidDel="00F0141A">
                <w:rPr>
                  <w:rStyle w:val="StyleBold"/>
                </w:rPr>
                <w:delText xml:space="preserve"> </w:delText>
              </w:r>
            </w:del>
            <w:ins w:id="147" w:author="Ting Li" w:date="2022-05-23T16:40:00Z">
              <w:r w:rsidR="00AB7C45">
                <w:rPr>
                  <w:rStyle w:val="StyleBold"/>
                </w:rPr>
                <w:t>Acceptable</w:t>
              </w:r>
              <w:r w:rsidR="00AB7C45" w:rsidRPr="004770A9">
                <w:rPr>
                  <w:rStyle w:val="StyleBold"/>
                </w:rPr>
                <w:t xml:space="preserve"> </w:t>
              </w:r>
              <w:r w:rsidR="00AB7C45">
                <w:rPr>
                  <w:rStyle w:val="StyleBold"/>
                </w:rPr>
                <w:t>sound l</w:t>
              </w:r>
              <w:r w:rsidR="00AB7C45" w:rsidRPr="004770A9">
                <w:rPr>
                  <w:rStyle w:val="StyleBold"/>
                </w:rPr>
                <w:t>imit</w:t>
              </w:r>
              <w:r w:rsidR="00AB7C45">
                <w:rPr>
                  <w:rStyle w:val="StyleBold"/>
                </w:rPr>
                <w:t xml:space="preserve"> (</w:t>
              </w:r>
              <w:r w:rsidR="00AB7C45" w:rsidRPr="00660D30">
                <w:rPr>
                  <w:b/>
                  <w:bCs/>
                </w:rPr>
                <w:t>AS/NZS 2107:20</w:t>
              </w:r>
              <w:r w:rsidR="00AB7C45">
                <w:rPr>
                  <w:b/>
                  <w:bCs/>
                </w:rPr>
                <w:t>16)</w:t>
              </w:r>
            </w:ins>
          </w:p>
          <w:p w14:paraId="2C50D764" w14:textId="5C81CE64" w:rsidR="00C41176" w:rsidRPr="004770A9" w:rsidRDefault="00C41176" w:rsidP="000E668B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(</w:t>
            </w:r>
            <w:r w:rsidRPr="00660D30">
              <w:rPr>
                <w:b/>
                <w:bCs/>
              </w:rPr>
              <w:t>AS/NZS 2107:20</w:t>
            </w:r>
            <w:r>
              <w:rPr>
                <w:b/>
                <w:bCs/>
              </w:rPr>
              <w:t>16)</w:t>
            </w:r>
          </w:p>
        </w:tc>
        <w:tc>
          <w:tcPr>
            <w:tcW w:w="940" w:type="pct"/>
            <w:shd w:val="clear" w:color="auto" w:fill="C6D9F1" w:themeFill="text2" w:themeFillTint="33"/>
            <w:vAlign w:val="center"/>
          </w:tcPr>
          <w:p w14:paraId="3463DF56" w14:textId="27E9DEB0" w:rsidR="00C41176" w:rsidRPr="004770A9" w:rsidRDefault="00C41176" w:rsidP="000E668B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Actual Value</w:t>
            </w:r>
            <w:ins w:id="148" w:author="Ting Li" w:date="2022-05-23T16:40:00Z">
              <w:r w:rsidR="009C41FB">
                <w:rPr>
                  <w:rStyle w:val="StyleBold"/>
                </w:rPr>
                <w:t xml:space="preserve"> </w:t>
              </w:r>
            </w:ins>
            <w:ins w:id="149" w:author="Ting Li" w:date="2022-05-23T16:41:00Z">
              <w:r w:rsidR="00AA17BC">
                <w:rPr>
                  <w:rStyle w:val="StyleBold"/>
                </w:rPr>
                <w:t>and</w:t>
              </w:r>
            </w:ins>
            <w:ins w:id="150" w:author="Ting Li" w:date="2022-05-23T16:40:00Z">
              <w:r w:rsidR="009C41FB">
                <w:rPr>
                  <w:rStyle w:val="StyleBold"/>
                </w:rPr>
                <w:t xml:space="preserve"> </w:t>
              </w:r>
            </w:ins>
            <w:ins w:id="151" w:author="Ting Li" w:date="2022-05-23T16:41:00Z">
              <w:r w:rsidR="00AB7C45">
                <w:rPr>
                  <w:rStyle w:val="StyleBold"/>
                </w:rPr>
                <w:t>J</w:t>
              </w:r>
            </w:ins>
            <w:ins w:id="152" w:author="Ting Li" w:date="2022-05-23T16:40:00Z">
              <w:r w:rsidR="009C41FB">
                <w:rPr>
                  <w:rStyle w:val="StyleBold"/>
                </w:rPr>
                <w:t xml:space="preserve">ustification </w:t>
              </w:r>
            </w:ins>
          </w:p>
        </w:tc>
      </w:tr>
      <w:tr w:rsidR="00C41176" w14:paraId="2653A930" w14:textId="77777777" w:rsidTr="00C41176">
        <w:tc>
          <w:tcPr>
            <w:tcW w:w="1270" w:type="pct"/>
          </w:tcPr>
          <w:p w14:paraId="01F834A9" w14:textId="77777777" w:rsidR="00C41176" w:rsidRDefault="00C41176" w:rsidP="000E668B">
            <w:pPr>
              <w:pStyle w:val="Bluetext"/>
            </w:pPr>
            <w:r>
              <w:t>[</w:t>
            </w:r>
            <w:proofErr w:type="gramStart"/>
            <w:r>
              <w:t>e.g.</w:t>
            </w:r>
            <w:proofErr w:type="gramEnd"/>
            <w:r>
              <w:t xml:space="preserve"> Level 1 meeting room]</w:t>
            </w:r>
          </w:p>
        </w:tc>
        <w:tc>
          <w:tcPr>
            <w:tcW w:w="1382" w:type="pct"/>
          </w:tcPr>
          <w:p w14:paraId="2A08F942" w14:textId="174FAA38" w:rsidR="00C41176" w:rsidRDefault="00C41176" w:rsidP="000E668B">
            <w:pPr>
              <w:pStyle w:val="Bluetext"/>
            </w:pPr>
            <w:r>
              <w:t>[</w:t>
            </w:r>
            <w:proofErr w:type="gramStart"/>
            <w:r>
              <w:t>e.g.</w:t>
            </w:r>
            <w:proofErr w:type="gramEnd"/>
            <w:r>
              <w:t xml:space="preserve"> office space]</w:t>
            </w:r>
          </w:p>
        </w:tc>
        <w:tc>
          <w:tcPr>
            <w:tcW w:w="1408" w:type="pct"/>
          </w:tcPr>
          <w:p w14:paraId="354F25DB" w14:textId="77777777" w:rsidR="00C41176" w:rsidRDefault="00C41176" w:rsidP="000E668B">
            <w:pPr>
              <w:pStyle w:val="Bluetext"/>
            </w:pPr>
            <w:r>
              <w:t>[##]</w:t>
            </w:r>
          </w:p>
        </w:tc>
        <w:tc>
          <w:tcPr>
            <w:tcW w:w="940" w:type="pct"/>
          </w:tcPr>
          <w:p w14:paraId="386C1AFA" w14:textId="77777777" w:rsidR="00C41176" w:rsidRDefault="00C41176" w:rsidP="000E668B">
            <w:pPr>
              <w:pStyle w:val="Bluetext"/>
            </w:pPr>
            <w:r>
              <w:t>[##]</w:t>
            </w:r>
          </w:p>
        </w:tc>
      </w:tr>
      <w:tr w:rsidR="00C41176" w14:paraId="5A2ED52A" w14:textId="77777777" w:rsidTr="00C41176">
        <w:tc>
          <w:tcPr>
            <w:tcW w:w="1270" w:type="pct"/>
          </w:tcPr>
          <w:p w14:paraId="728E4B09" w14:textId="77777777" w:rsidR="00C41176" w:rsidRDefault="00C41176" w:rsidP="000E668B">
            <w:pPr>
              <w:pStyle w:val="Bluetext"/>
            </w:pPr>
          </w:p>
        </w:tc>
        <w:tc>
          <w:tcPr>
            <w:tcW w:w="1382" w:type="pct"/>
          </w:tcPr>
          <w:p w14:paraId="57E185BD" w14:textId="77777777" w:rsidR="00C41176" w:rsidRDefault="00C41176" w:rsidP="000E668B">
            <w:pPr>
              <w:pStyle w:val="Bluetext"/>
            </w:pPr>
          </w:p>
        </w:tc>
        <w:tc>
          <w:tcPr>
            <w:tcW w:w="1408" w:type="pct"/>
          </w:tcPr>
          <w:p w14:paraId="01D48C0A" w14:textId="77777777" w:rsidR="00C41176" w:rsidRDefault="00C41176" w:rsidP="000E668B">
            <w:pPr>
              <w:pStyle w:val="Bluetext"/>
            </w:pPr>
          </w:p>
        </w:tc>
        <w:tc>
          <w:tcPr>
            <w:tcW w:w="940" w:type="pct"/>
          </w:tcPr>
          <w:p w14:paraId="520D1015" w14:textId="77777777" w:rsidR="00C41176" w:rsidRDefault="00C41176" w:rsidP="000E668B">
            <w:pPr>
              <w:pStyle w:val="Bluetext"/>
            </w:pPr>
          </w:p>
        </w:tc>
      </w:tr>
      <w:tr w:rsidR="00C41176" w14:paraId="27DC4A45" w14:textId="77777777" w:rsidTr="00C41176">
        <w:tc>
          <w:tcPr>
            <w:tcW w:w="1270" w:type="pct"/>
          </w:tcPr>
          <w:p w14:paraId="51B48D70" w14:textId="77777777" w:rsidR="00C41176" w:rsidRDefault="00C41176" w:rsidP="000E668B">
            <w:pPr>
              <w:pStyle w:val="Bluetext"/>
            </w:pPr>
          </w:p>
        </w:tc>
        <w:tc>
          <w:tcPr>
            <w:tcW w:w="1382" w:type="pct"/>
          </w:tcPr>
          <w:p w14:paraId="16A2F215" w14:textId="77777777" w:rsidR="00C41176" w:rsidRDefault="00C41176" w:rsidP="000E668B">
            <w:pPr>
              <w:pStyle w:val="Bluetext"/>
            </w:pPr>
          </w:p>
        </w:tc>
        <w:tc>
          <w:tcPr>
            <w:tcW w:w="1408" w:type="pct"/>
          </w:tcPr>
          <w:p w14:paraId="042DD4CB" w14:textId="77777777" w:rsidR="00C41176" w:rsidRDefault="00C41176" w:rsidP="000E668B">
            <w:pPr>
              <w:pStyle w:val="Bluetext"/>
            </w:pPr>
          </w:p>
        </w:tc>
        <w:tc>
          <w:tcPr>
            <w:tcW w:w="940" w:type="pct"/>
          </w:tcPr>
          <w:p w14:paraId="6D4915F5" w14:textId="77777777" w:rsidR="00C41176" w:rsidRDefault="00C41176" w:rsidP="000E668B">
            <w:pPr>
              <w:pStyle w:val="Bluetext"/>
            </w:pPr>
          </w:p>
        </w:tc>
      </w:tr>
      <w:tr w:rsidR="00C41176" w14:paraId="6A7AC4FD" w14:textId="77777777" w:rsidTr="00C41176">
        <w:tc>
          <w:tcPr>
            <w:tcW w:w="1270" w:type="pct"/>
          </w:tcPr>
          <w:p w14:paraId="491A130E" w14:textId="77777777" w:rsidR="00C41176" w:rsidRDefault="00C41176" w:rsidP="000E668B">
            <w:pPr>
              <w:pStyle w:val="Bluetext"/>
            </w:pPr>
          </w:p>
        </w:tc>
        <w:tc>
          <w:tcPr>
            <w:tcW w:w="1382" w:type="pct"/>
          </w:tcPr>
          <w:p w14:paraId="0859DFB3" w14:textId="77777777" w:rsidR="00C41176" w:rsidRDefault="00C41176" w:rsidP="000E668B">
            <w:pPr>
              <w:pStyle w:val="Bluetext"/>
            </w:pPr>
          </w:p>
        </w:tc>
        <w:tc>
          <w:tcPr>
            <w:tcW w:w="1408" w:type="pct"/>
          </w:tcPr>
          <w:p w14:paraId="7AE780CF" w14:textId="77777777" w:rsidR="00C41176" w:rsidRDefault="00C41176" w:rsidP="000E668B">
            <w:pPr>
              <w:pStyle w:val="Bluetext"/>
            </w:pPr>
          </w:p>
        </w:tc>
        <w:tc>
          <w:tcPr>
            <w:tcW w:w="940" w:type="pct"/>
          </w:tcPr>
          <w:p w14:paraId="1E457A8A" w14:textId="77777777" w:rsidR="00C41176" w:rsidRDefault="00C41176" w:rsidP="000E668B">
            <w:pPr>
              <w:pStyle w:val="Bluetext"/>
            </w:pPr>
          </w:p>
        </w:tc>
      </w:tr>
      <w:tr w:rsidR="00C41176" w14:paraId="5D018B0B" w14:textId="77777777" w:rsidTr="00C41176">
        <w:tc>
          <w:tcPr>
            <w:tcW w:w="1270" w:type="pct"/>
          </w:tcPr>
          <w:p w14:paraId="02E41B58" w14:textId="77777777" w:rsidR="00C41176" w:rsidRDefault="00C41176" w:rsidP="000E668B">
            <w:pPr>
              <w:pStyle w:val="Bluetext"/>
            </w:pPr>
          </w:p>
        </w:tc>
        <w:tc>
          <w:tcPr>
            <w:tcW w:w="1382" w:type="pct"/>
          </w:tcPr>
          <w:p w14:paraId="03F9B4FF" w14:textId="77777777" w:rsidR="00C41176" w:rsidRDefault="00C41176" w:rsidP="000E668B">
            <w:pPr>
              <w:pStyle w:val="Bluetext"/>
            </w:pPr>
          </w:p>
        </w:tc>
        <w:tc>
          <w:tcPr>
            <w:tcW w:w="1408" w:type="pct"/>
          </w:tcPr>
          <w:p w14:paraId="1DA14CB2" w14:textId="77777777" w:rsidR="00C41176" w:rsidRDefault="00C41176" w:rsidP="000E668B">
            <w:pPr>
              <w:pStyle w:val="Bluetext"/>
            </w:pPr>
          </w:p>
        </w:tc>
        <w:tc>
          <w:tcPr>
            <w:tcW w:w="940" w:type="pct"/>
          </w:tcPr>
          <w:p w14:paraId="5007F9A8" w14:textId="77777777" w:rsidR="00C41176" w:rsidRDefault="00C41176" w:rsidP="000E668B">
            <w:pPr>
              <w:pStyle w:val="Bluetext"/>
            </w:pPr>
          </w:p>
        </w:tc>
      </w:tr>
    </w:tbl>
    <w:p w14:paraId="30B2968A" w14:textId="77777777" w:rsidR="00C41176" w:rsidRDefault="00C41176" w:rsidP="00C41176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 xml:space="preserve">Please </w:t>
      </w:r>
      <w:proofErr w:type="gramStart"/>
      <w:r>
        <w:rPr>
          <w:color w:val="000000"/>
          <w:szCs w:val="20"/>
          <w:lang w:val="en-US"/>
        </w:rPr>
        <w:t>note:</w:t>
      </w:r>
      <w:proofErr w:type="gramEnd"/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4E45E7A0" w14:textId="77777777" w:rsidR="00C41176" w:rsidRPr="00F44703" w:rsidRDefault="00C41176" w:rsidP="00C4117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C41176" w14:paraId="72B5FF57" w14:textId="77777777" w:rsidTr="000E668B">
        <w:tc>
          <w:tcPr>
            <w:tcW w:w="6912" w:type="dxa"/>
            <w:shd w:val="clear" w:color="auto" w:fill="DBE5F1" w:themeFill="accent1" w:themeFillTint="33"/>
          </w:tcPr>
          <w:p w14:paraId="6AD3C781" w14:textId="77777777" w:rsidR="00C41176" w:rsidRPr="00F44703" w:rsidRDefault="00C41176" w:rsidP="000E668B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lastRenderedPageBreak/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59998CA8" w14:textId="77777777" w:rsidR="00C41176" w:rsidRPr="00F44703" w:rsidRDefault="00C41176" w:rsidP="000E668B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C41176" w14:paraId="0412AEC1" w14:textId="77777777" w:rsidTr="000E668B">
        <w:tc>
          <w:tcPr>
            <w:tcW w:w="6912" w:type="dxa"/>
          </w:tcPr>
          <w:p w14:paraId="4B11A58A" w14:textId="77777777" w:rsidR="00C41176" w:rsidRDefault="00C41176" w:rsidP="000E668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F087F90" w14:textId="77777777" w:rsidR="00C41176" w:rsidRDefault="00C41176" w:rsidP="000E668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41176" w14:paraId="56621D3C" w14:textId="77777777" w:rsidTr="000E668B">
        <w:tc>
          <w:tcPr>
            <w:tcW w:w="6912" w:type="dxa"/>
          </w:tcPr>
          <w:p w14:paraId="5BC6C3E8" w14:textId="77777777" w:rsidR="00C41176" w:rsidRDefault="00C41176" w:rsidP="000E668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356720C" w14:textId="77777777" w:rsidR="00C41176" w:rsidRDefault="00C41176" w:rsidP="000E668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7250B90" w14:textId="64029252" w:rsidR="00657526" w:rsidRDefault="00657526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633993F6" w14:textId="77777777" w:rsidR="00461F2D" w:rsidRDefault="00461F2D" w:rsidP="00DB157E">
      <w:pPr>
        <w:pStyle w:val="Heading2"/>
        <w:rPr>
          <w:ins w:id="153" w:author="Ting Li" w:date="2022-05-23T16:44:00Z"/>
        </w:rPr>
      </w:pPr>
      <w:r>
        <w:t xml:space="preserve">10.3 </w:t>
      </w:r>
      <w:r w:rsidR="00721279">
        <w:t>acoustic separation</w:t>
      </w:r>
    </w:p>
    <w:p w14:paraId="1FD233F2" w14:textId="2DA68497" w:rsidR="00443B52" w:rsidRDefault="00443B52" w:rsidP="00443B52">
      <w:pPr>
        <w:rPr>
          <w:ins w:id="154" w:author="Ting Li" w:date="2022-05-23T16:47:00Z"/>
        </w:rPr>
      </w:pPr>
      <w:ins w:id="155" w:author="Ting Li" w:date="2022-05-23T16:47:00Z">
        <w:r>
          <w:t xml:space="preserve">Provide details </w:t>
        </w:r>
      </w:ins>
      <w:ins w:id="156" w:author="Ting Li" w:date="2022-05-23T16:48:00Z">
        <w:r w:rsidR="00CF0B01">
          <w:t xml:space="preserve">and justification </w:t>
        </w:r>
      </w:ins>
      <w:ins w:id="157" w:author="Ting Li" w:date="2022-05-23T16:47:00Z">
        <w:r>
          <w:t>of any areas that have been excluded or claimed as Not Applicable.</w:t>
        </w:r>
      </w:ins>
    </w:p>
    <w:p w14:paraId="52F2E941" w14:textId="77777777" w:rsidR="007153EE" w:rsidRDefault="007153EE" w:rsidP="007153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ins w:id="158" w:author="Ting Li" w:date="2022-05-23T16:44:00Z"/>
        </w:rPr>
      </w:pPr>
    </w:p>
    <w:p w14:paraId="4BEB51F5" w14:textId="77777777" w:rsidR="007153EE" w:rsidRDefault="007153EE" w:rsidP="007153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ins w:id="159" w:author="Ting Li" w:date="2022-05-23T16:44:00Z"/>
        </w:rPr>
      </w:pPr>
    </w:p>
    <w:p w14:paraId="1DB3FAB3" w14:textId="77777777" w:rsidR="007153EE" w:rsidRDefault="007153EE" w:rsidP="007153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ins w:id="160" w:author="Ting Li" w:date="2022-05-23T16:44:00Z"/>
        </w:rPr>
      </w:pPr>
    </w:p>
    <w:p w14:paraId="1CA55E93" w14:textId="77777777" w:rsidR="007153EE" w:rsidRDefault="007153EE" w:rsidP="007153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ins w:id="161" w:author="Ting Li" w:date="2022-05-23T16:44:00Z"/>
        </w:rPr>
      </w:pPr>
    </w:p>
    <w:p w14:paraId="0F29F410" w14:textId="77777777" w:rsidR="007153EE" w:rsidRDefault="007153EE" w:rsidP="007153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ins w:id="162" w:author="Ting Li" w:date="2022-05-23T16:44:00Z"/>
        </w:rPr>
      </w:pPr>
    </w:p>
    <w:p w14:paraId="055047AE" w14:textId="77777777" w:rsidR="007153EE" w:rsidRPr="007153EE" w:rsidRDefault="007153EE">
      <w:pPr>
        <w:pPrChange w:id="163" w:author="Ting Li" w:date="2022-05-23T16:44:00Z">
          <w:pPr>
            <w:pStyle w:val="Heading2"/>
          </w:pPr>
        </w:pPrChange>
      </w:pPr>
    </w:p>
    <w:tbl>
      <w:tblPr>
        <w:tblStyle w:val="Style1"/>
        <w:tblW w:w="5000" w:type="pct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  <w:tblPrChange w:id="164" w:author="Ting Li" w:date="2022-05-23T16:50:00Z">
          <w:tblPr>
            <w:tblStyle w:val="Style1"/>
            <w:tblW w:w="5000" w:type="pct"/>
            <w:tblBorders>
              <w:top w:val="single" w:sz="4" w:space="0" w:color="365F91" w:themeColor="accent1" w:themeShade="BF"/>
              <w:bottom w:val="single" w:sz="4" w:space="0" w:color="365F91" w:themeColor="accent1" w:themeShade="BF"/>
              <w:insideH w:val="single" w:sz="4" w:space="0" w:color="365F91" w:themeColor="accent1" w:themeShade="BF"/>
            </w:tblBorders>
            <w:tblLook w:val="04A0" w:firstRow="1" w:lastRow="0" w:firstColumn="1" w:lastColumn="0" w:noHBand="0" w:noVBand="1"/>
          </w:tblPr>
        </w:tblPrChange>
      </w:tblPr>
      <w:tblGrid>
        <w:gridCol w:w="7565"/>
        <w:gridCol w:w="1462"/>
        <w:tblGridChange w:id="165">
          <w:tblGrid>
            <w:gridCol w:w="7565"/>
            <w:gridCol w:w="157"/>
            <w:gridCol w:w="1244"/>
            <w:gridCol w:w="61"/>
          </w:tblGrid>
        </w:tblGridChange>
      </w:tblGrid>
      <w:tr w:rsidR="00B75101" w14:paraId="0968884A" w14:textId="77777777" w:rsidTr="00B75101">
        <w:trPr>
          <w:trHeight w:val="2311"/>
          <w:trPrChange w:id="166" w:author="Ting Li" w:date="2022-05-23T16:50:00Z">
            <w:trPr>
              <w:trHeight w:val="2697"/>
            </w:trPr>
          </w:trPrChange>
        </w:trPr>
        <w:tc>
          <w:tcPr>
            <w:tcW w:w="4190" w:type="pct"/>
            <w:tcPrChange w:id="167" w:author="Ting Li" w:date="2022-05-23T16:50:00Z">
              <w:tcPr>
                <w:tcW w:w="4190" w:type="pct"/>
              </w:tcPr>
            </w:tcPrChange>
          </w:tcPr>
          <w:p w14:paraId="716060FB" w14:textId="77777777" w:rsidR="00B75101" w:rsidRDefault="00B75101">
            <w:r w:rsidRPr="004D371D">
              <w:rPr>
                <w:b/>
              </w:rPr>
              <w:t>10.3A</w:t>
            </w:r>
            <w:r>
              <w:t xml:space="preserve"> Noise transmission between enclosed spaces has been addressed by the installation of partitions that achieve a weighted sound reduction index (</w:t>
            </w:r>
            <w:ins w:id="168" w:author="Ting Li" w:date="2022-05-23T16:48:00Z">
              <w:r>
                <w:t xml:space="preserve">Db </w:t>
              </w:r>
            </w:ins>
            <w:proofErr w:type="spellStart"/>
            <w:r>
              <w:t>Rw</w:t>
            </w:r>
            <w:proofErr w:type="spellEnd"/>
            <w:r>
              <w:t>) of:</w:t>
            </w:r>
          </w:p>
          <w:p w14:paraId="197566E9" w14:textId="77777777" w:rsidR="00B75101" w:rsidRPr="00B75101" w:rsidRDefault="00B75101">
            <w:pPr>
              <w:pStyle w:val="ListParagraph"/>
              <w:numPr>
                <w:ilvl w:val="0"/>
                <w:numId w:val="47"/>
              </w:numPr>
              <w:rPr>
                <w:b/>
              </w:rPr>
              <w:pPrChange w:id="169" w:author="Ting Li" w:date="2022-05-23T16:50:00Z">
                <w:pPr/>
              </w:pPrChange>
            </w:pPr>
            <w:r>
              <w:t>At least 45; for all partitions fixed without a door, and/or are glazed partitions without a door; or</w:t>
            </w:r>
          </w:p>
          <w:p w14:paraId="47F9B782" w14:textId="77777777" w:rsidR="00B75101" w:rsidRDefault="00B75101">
            <w:pPr>
              <w:pStyle w:val="ListParagraph"/>
              <w:numPr>
                <w:ilvl w:val="0"/>
                <w:numId w:val="47"/>
              </w:numPr>
              <w:rPr>
                <w:ins w:id="170" w:author="Bhumika Mistry" w:date="2022-03-03T10:04:00Z"/>
              </w:rPr>
              <w:pPrChange w:id="171" w:author="Ting Li" w:date="2022-05-23T16:50:00Z">
                <w:pPr/>
              </w:pPrChange>
            </w:pPr>
            <w:ins w:id="172" w:author="Bhumika Mistry" w:date="2022-03-03T10:04:00Z">
              <w:r>
                <w:t>At least 40, for all partitions fronting a room (from an open plan area); or</w:t>
              </w:r>
            </w:ins>
          </w:p>
          <w:p w14:paraId="5201DF46" w14:textId="77777777" w:rsidR="00B75101" w:rsidRPr="00B75101" w:rsidRDefault="00B75101">
            <w:pPr>
              <w:pStyle w:val="ListParagraph"/>
              <w:numPr>
                <w:ilvl w:val="0"/>
                <w:numId w:val="47"/>
              </w:numPr>
              <w:rPr>
                <w:b/>
              </w:rPr>
              <w:pPrChange w:id="173" w:author="Ting Li" w:date="2022-05-23T16:50:00Z">
                <w:pPr/>
              </w:pPrChange>
            </w:pPr>
            <w:r>
              <w:t>At least 35; for all partition types that contain a door</w:t>
            </w:r>
            <w:ins w:id="174" w:author="Bhumika Mistry" w:date="2022-03-03T10:05:00Z">
              <w:r>
                <w:t>; and</w:t>
              </w:r>
            </w:ins>
          </w:p>
          <w:p w14:paraId="32EE3FED" w14:textId="2CDF7399" w:rsidR="00B75101" w:rsidRDefault="00B75101">
            <w:pPr>
              <w:pStyle w:val="ListParagraph"/>
              <w:numPr>
                <w:ilvl w:val="0"/>
                <w:numId w:val="47"/>
              </w:numPr>
              <w:pPrChange w:id="175" w:author="Ting Li" w:date="2022-05-23T16:50:00Z">
                <w:pPr/>
              </w:pPrChange>
            </w:pPr>
            <w:ins w:id="176" w:author="Bhumika Mistry" w:date="2022-03-03T10:05:00Z">
              <w:r>
                <w:t xml:space="preserve">At least 50 through floors between occupied spaces. </w:t>
              </w:r>
            </w:ins>
          </w:p>
        </w:tc>
        <w:tc>
          <w:tcPr>
            <w:tcW w:w="810" w:type="pct"/>
            <w:vAlign w:val="center"/>
            <w:tcPrChange w:id="177" w:author="Ting Li" w:date="2022-05-23T16:50:00Z">
              <w:tcPr>
                <w:tcW w:w="810" w:type="pct"/>
                <w:gridSpan w:val="3"/>
                <w:vAlign w:val="center"/>
              </w:tcPr>
            </w:tcPrChange>
          </w:tcPr>
          <w:sdt>
            <w:sdtPr>
              <w:rPr>
                <w:rFonts w:ascii="MS Gothic" w:eastAsia="MS Gothic" w:hAnsi="MS Gothic" w:cs="MS Gothic" w:hint="eastAsia"/>
              </w:rPr>
              <w:id w:val="-4608079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D041DB" w14:textId="77777777" w:rsidR="00B75101" w:rsidRDefault="00B75101" w:rsidP="00C41176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customXmlDelRangeStart w:id="178" w:author="Ting Li" w:date="2022-05-23T16:49:00Z"/>
          <w:customXmlInsRangeStart w:id="179" w:author="Bhumika Mistry" w:date="2022-03-03T10:05:00Z"/>
          <w:sdt>
            <w:sdtPr>
              <w:rPr>
                <w:rFonts w:ascii="MS Gothic" w:eastAsia="MS Gothic" w:hAnsi="MS Gothic" w:cs="MS Gothic" w:hint="eastAsia"/>
              </w:rPr>
              <w:id w:val="199063535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customXmlInsRangeEnd w:id="179"/>
              <w:customXmlDelRangeEnd w:id="178"/>
              <w:p w14:paraId="047B45DB" w14:textId="77777777" w:rsidR="00B75101" w:rsidRDefault="00B75101">
                <w:pPr>
                  <w:rPr>
                    <w:ins w:id="180" w:author="Bhumika Mistry" w:date="2022-03-03T10:04:00Z"/>
                    <w:rFonts w:ascii="MS Gothic" w:eastAsia="MS Gothic" w:hAnsi="MS Gothic" w:cs="MS Gothic"/>
                  </w:rPr>
                  <w:pPrChange w:id="181" w:author="Ting Li" w:date="2022-05-23T16:49:00Z">
                    <w:pPr>
                      <w:jc w:val="center"/>
                    </w:pPr>
                  </w:pPrChange>
                </w:pPr>
                <w:ins w:id="182" w:author="Bhumika Mistry" w:date="2022-03-03T10:05:00Z">
                  <w:del w:id="183" w:author="Ting Li" w:date="2022-05-23T16:49:00Z">
                    <w:r w:rsidDel="002914EF">
                      <w:rPr>
                        <w:rFonts w:ascii="MS Gothic" w:eastAsia="MS Gothic" w:hAnsi="MS Gothic" w:cs="MS Gothic" w:hint="eastAsia"/>
                      </w:rPr>
                      <w:delText>☐</w:delText>
                    </w:r>
                  </w:del>
                </w:ins>
              </w:p>
              <w:customXmlDelRangeStart w:id="184" w:author="Ting Li" w:date="2022-05-23T16:49:00Z"/>
              <w:customXmlInsRangeStart w:id="185" w:author="Bhumika Mistry" w:date="2022-03-03T10:05:00Z"/>
            </w:sdtContent>
          </w:sdt>
          <w:customXmlInsRangeEnd w:id="185"/>
          <w:customXmlDelRangeEnd w:id="184"/>
          <w:customXmlDelRangeStart w:id="186" w:author="Ting Li" w:date="2022-05-23T16:49:00Z"/>
          <w:sdt>
            <w:sdtPr>
              <w:rPr>
                <w:rFonts w:ascii="MS Gothic" w:eastAsia="MS Gothic" w:hAnsi="MS Gothic" w:cs="MS Gothic" w:hint="eastAsia"/>
              </w:rPr>
              <w:id w:val="4553788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customXmlDelRangeEnd w:id="186"/>
              <w:p w14:paraId="08338721" w14:textId="77777777" w:rsidR="00B75101" w:rsidRDefault="00B75101" w:rsidP="00C41176">
                <w:pPr>
                  <w:jc w:val="center"/>
                </w:pPr>
                <w:del w:id="187" w:author="Ting Li" w:date="2022-05-23T16:49:00Z">
                  <w:r w:rsidDel="002914EF">
                    <w:rPr>
                      <w:rFonts w:ascii="MS Gothic" w:eastAsia="MS Gothic" w:hAnsi="MS Gothic" w:cs="MS Gothic" w:hint="eastAsia"/>
                    </w:rPr>
                    <w:delText>☐</w:delText>
                  </w:r>
                </w:del>
              </w:p>
              <w:customXmlDelRangeStart w:id="188" w:author="Ting Li" w:date="2022-05-23T16:49:00Z"/>
            </w:sdtContent>
          </w:sdt>
          <w:customXmlDelRangeEnd w:id="188"/>
          <w:customXmlDelRangeStart w:id="189" w:author="Ting Li" w:date="2022-05-23T16:49:00Z"/>
          <w:customXmlInsRangeStart w:id="190" w:author="Bhumika Mistry" w:date="2022-03-03T10:05:00Z"/>
          <w:sdt>
            <w:sdtPr>
              <w:rPr>
                <w:rFonts w:ascii="MS Gothic" w:eastAsia="MS Gothic" w:hAnsi="MS Gothic" w:cs="MS Gothic" w:hint="eastAsia"/>
              </w:rPr>
              <w:id w:val="125280800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customXmlInsRangeEnd w:id="190"/>
              <w:customXmlDelRangeEnd w:id="189"/>
              <w:p w14:paraId="79172EBA" w14:textId="3BD3A2AE" w:rsidR="00B75101" w:rsidRPr="003A2BE3" w:rsidRDefault="00B75101" w:rsidP="00980882">
                <w:pPr>
                  <w:jc w:val="center"/>
                </w:pPr>
                <w:ins w:id="191" w:author="Bhumika Mistry" w:date="2022-03-03T10:05:00Z">
                  <w:del w:id="192" w:author="Ting Li" w:date="2022-05-23T16:49:00Z">
                    <w:r w:rsidDel="002914EF">
                      <w:rPr>
                        <w:rFonts w:ascii="MS Gothic" w:eastAsia="MS Gothic" w:hAnsi="MS Gothic" w:cs="MS Gothic" w:hint="eastAsia"/>
                      </w:rPr>
                      <w:delText>☐</w:delText>
                    </w:r>
                  </w:del>
                </w:ins>
              </w:p>
              <w:customXmlDelRangeStart w:id="193" w:author="Ting Li" w:date="2022-05-23T16:49:00Z"/>
              <w:customXmlInsRangeStart w:id="194" w:author="Bhumika Mistry" w:date="2022-03-03T10:05:00Z"/>
            </w:sdtContent>
          </w:sdt>
          <w:customXmlInsRangeEnd w:id="194"/>
          <w:customXmlDelRangeEnd w:id="193"/>
        </w:tc>
      </w:tr>
      <w:tr w:rsidR="00C41176" w14:paraId="110ADDDD" w14:textId="77777777" w:rsidTr="002914EF">
        <w:tblPrEx>
          <w:tblPrExChange w:id="195" w:author="Ting Li" w:date="2022-05-23T16:49:00Z">
            <w:tblPrEx>
              <w:tblW w:w="4966" w:type="pct"/>
            </w:tblPrEx>
          </w:tblPrExChange>
        </w:tblPrEx>
        <w:trPr>
          <w:trPrChange w:id="196" w:author="Ting Li" w:date="2022-05-23T16:49:00Z">
            <w:trPr>
              <w:gridAfter w:val="0"/>
            </w:trPr>
          </w:trPrChange>
        </w:trPr>
        <w:tc>
          <w:tcPr>
            <w:tcW w:w="4190" w:type="pct"/>
            <w:tcPrChange w:id="197" w:author="Ting Li" w:date="2022-05-23T16:49:00Z">
              <w:tcPr>
                <w:tcW w:w="4306" w:type="pct"/>
                <w:gridSpan w:val="2"/>
              </w:tcPr>
            </w:tcPrChange>
          </w:tcPr>
          <w:p w14:paraId="744DD227" w14:textId="77777777" w:rsidR="00C41176" w:rsidRDefault="00C41176" w:rsidP="00C41176">
            <w:pPr>
              <w:spacing w:before="240"/>
              <w:rPr>
                <w:ins w:id="198" w:author="Ting Li" w:date="2022-05-23T16:52:00Z"/>
              </w:rPr>
            </w:pPr>
            <w:r w:rsidRPr="004D371D">
              <w:rPr>
                <w:b/>
              </w:rPr>
              <w:t>10.3B</w:t>
            </w:r>
            <w:r>
              <w:t xml:space="preserve"> Noise transmission between enclosed spaces has been addressed by the installation of partitions that comply with </w:t>
            </w:r>
            <w:proofErr w:type="spellStart"/>
            <w:r>
              <w:t>D</w:t>
            </w:r>
            <w:r w:rsidRPr="00ED2418">
              <w:rPr>
                <w:vertAlign w:val="subscript"/>
              </w:rPr>
              <w:t>w</w:t>
            </w:r>
            <w:proofErr w:type="spellEnd"/>
            <w:r>
              <w:t xml:space="preserve"> + </w:t>
            </w:r>
            <w:proofErr w:type="spellStart"/>
            <w:r>
              <w:t>LA</w:t>
            </w:r>
            <w:r w:rsidRPr="00943911">
              <w:rPr>
                <w:vertAlign w:val="subscript"/>
              </w:rPr>
              <w:t>eq</w:t>
            </w:r>
            <w:r w:rsidRPr="00ED2418">
              <w:t>T</w:t>
            </w:r>
            <w:proofErr w:type="spellEnd"/>
            <w:r>
              <w:t xml:space="preserve"> &gt; </w:t>
            </w:r>
            <w:ins w:id="199" w:author="Bhumika Mistry" w:date="2022-03-03T10:06:00Z">
              <w:r w:rsidR="00DD4D63">
                <w:t>X</w:t>
              </w:r>
            </w:ins>
            <w:ins w:id="200" w:author="Ting Li" w:date="2022-05-23T16:52:00Z">
              <w:r w:rsidR="00C21911">
                <w:t>,</w:t>
              </w:r>
            </w:ins>
            <w:del w:id="201" w:author="Bhumika Mistry" w:date="2022-03-03T10:06:00Z">
              <w:r w:rsidDel="00DD4D63">
                <w:delText>75</w:delText>
              </w:r>
            </w:del>
          </w:p>
          <w:p w14:paraId="0A4135F5" w14:textId="5DCDDD8E" w:rsidR="00C21911" w:rsidRPr="003A2BE3" w:rsidRDefault="00B44AE5" w:rsidP="00C41176">
            <w:pPr>
              <w:spacing w:before="240"/>
            </w:pPr>
            <w:ins w:id="202" w:author="Ting Li" w:date="2022-05-23T16:52:00Z">
              <w:r w:rsidRPr="00B44AE5">
                <w:t xml:space="preserve">The sounds </w:t>
              </w:r>
              <w:proofErr w:type="gramStart"/>
              <w:r w:rsidRPr="00B44AE5">
                <w:t>tests</w:t>
              </w:r>
              <w:proofErr w:type="gramEnd"/>
              <w:r w:rsidRPr="00B44AE5">
                <w:t xml:space="preserve"> from which </w:t>
              </w:r>
              <w:proofErr w:type="spellStart"/>
              <w:r w:rsidRPr="00B44AE5">
                <w:t>Dw</w:t>
              </w:r>
              <w:proofErr w:type="spellEnd"/>
              <w:r w:rsidRPr="00B44AE5">
                <w:t xml:space="preserve"> </w:t>
              </w:r>
              <w:r>
                <w:t>have</w:t>
              </w:r>
              <w:r w:rsidR="00DF18E4">
                <w:t xml:space="preserve"> been</w:t>
              </w:r>
              <w:r w:rsidRPr="00B44AE5">
                <w:t xml:space="preserve"> measured in accordance with ISO 140-4:1998. </w:t>
              </w:r>
            </w:ins>
            <w:ins w:id="203" w:author="Ting Li" w:date="2022-05-23T16:53:00Z">
              <w:r w:rsidR="00DF18E4">
                <w:t>The m</w:t>
              </w:r>
            </w:ins>
            <w:ins w:id="204" w:author="Ting Li" w:date="2022-05-23T16:52:00Z">
              <w:r w:rsidRPr="00B44AE5">
                <w:t xml:space="preserve">easurement </w:t>
              </w:r>
            </w:ins>
            <w:ins w:id="205" w:author="Ting Li" w:date="2022-05-23T16:53:00Z">
              <w:r w:rsidR="00DF18E4">
                <w:t>was</w:t>
              </w:r>
            </w:ins>
            <w:ins w:id="206" w:author="Ting Li" w:date="2022-05-23T16:52:00Z">
              <w:r w:rsidRPr="00B44AE5">
                <w:t xml:space="preserve"> based on finished rooms, accounting for any carpets and acoustically absorbent ceilings specified.</w:t>
              </w:r>
            </w:ins>
          </w:p>
        </w:tc>
        <w:tc>
          <w:tcPr>
            <w:tcW w:w="810" w:type="pct"/>
            <w:vAlign w:val="center"/>
            <w:tcPrChange w:id="207" w:author="Ting Li" w:date="2022-05-23T16:49:00Z">
              <w:tcPr>
                <w:tcW w:w="694" w:type="pct"/>
                <w:vAlign w:val="center"/>
              </w:tcPr>
            </w:tcPrChange>
          </w:tcPr>
          <w:p w14:paraId="02BFBEE4" w14:textId="7B2DBB96" w:rsidR="00C41176" w:rsidRPr="003A2BE3" w:rsidRDefault="00F33466" w:rsidP="00C41176">
            <w:pPr>
              <w:jc w:val="center"/>
            </w:pPr>
            <w:sdt>
              <w:sdtPr>
                <w:id w:val="2019043045"/>
              </w:sdtPr>
              <w:sdtEndPr/>
              <w:sdtContent>
                <w:sdt>
                  <w:sdtPr>
                    <w:id w:val="204486843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5887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685887" w14:paraId="7C46DE81" w14:textId="77777777" w:rsidTr="002914EF">
        <w:tblPrEx>
          <w:tblPrExChange w:id="208" w:author="Ting Li" w:date="2022-05-23T16:49:00Z">
            <w:tblPrEx>
              <w:tblW w:w="4966" w:type="pct"/>
            </w:tblPrEx>
          </w:tblPrExChange>
        </w:tblPrEx>
        <w:trPr>
          <w:trPrChange w:id="209" w:author="Ting Li" w:date="2022-05-23T16:49:00Z">
            <w:trPr>
              <w:gridAfter w:val="0"/>
            </w:trPr>
          </w:trPrChange>
        </w:trPr>
        <w:tc>
          <w:tcPr>
            <w:tcW w:w="4190" w:type="pct"/>
            <w:tcPrChange w:id="210" w:author="Ting Li" w:date="2022-05-23T16:49:00Z">
              <w:tcPr>
                <w:tcW w:w="4306" w:type="pct"/>
                <w:gridSpan w:val="2"/>
              </w:tcPr>
            </w:tcPrChange>
          </w:tcPr>
          <w:p w14:paraId="45D2F213" w14:textId="73F22670" w:rsidR="00685887" w:rsidRPr="00685887" w:rsidRDefault="00685887" w:rsidP="00685887">
            <w:pPr>
              <w:rPr>
                <w:b/>
              </w:rPr>
            </w:pPr>
            <w:r w:rsidRPr="00685887">
              <w:rPr>
                <w:b/>
              </w:rPr>
              <w:t>10.3C</w:t>
            </w:r>
            <w:r>
              <w:rPr>
                <w:b/>
              </w:rPr>
              <w:t xml:space="preserve"> </w:t>
            </w:r>
            <w:r w:rsidRPr="00F25D41">
              <w:rPr>
                <w:i/>
              </w:rPr>
              <w:t xml:space="preserve">For residential </w:t>
            </w:r>
            <w:r w:rsidR="00920FE8">
              <w:rPr>
                <w:i/>
              </w:rPr>
              <w:t>spaces</w:t>
            </w:r>
            <w:r w:rsidRPr="00F25D41">
              <w:rPr>
                <w:i/>
              </w:rPr>
              <w:t>:</w:t>
            </w:r>
          </w:p>
          <w:p w14:paraId="489D9C71" w14:textId="77777777" w:rsidR="00685887" w:rsidRPr="00700FAF" w:rsidRDefault="00685887" w:rsidP="00685887">
            <w:pPr>
              <w:pStyle w:val="Bullettext"/>
              <w:numPr>
                <w:ilvl w:val="0"/>
                <w:numId w:val="42"/>
              </w:numPr>
              <w:spacing w:after="0" w:line="259" w:lineRule="auto"/>
            </w:pPr>
            <w:r>
              <w:t xml:space="preserve">The inter-tenancy apartment construction to habitable areas </w:t>
            </w:r>
            <w:proofErr w:type="gramStart"/>
            <w:r>
              <w:t>result</w:t>
            </w:r>
            <w:proofErr w:type="gramEnd"/>
            <w:r>
              <w:t xml:space="preserve"> in airborne noise isolation standard of </w:t>
            </w:r>
            <w:proofErr w:type="spellStart"/>
            <w:r w:rsidRPr="00700FAF">
              <w:t>Rw+Ctr</w:t>
            </w:r>
            <w:proofErr w:type="spellEnd"/>
            <w:r w:rsidRPr="00700FAF">
              <w:t xml:space="preserve"> &gt; 55; and</w:t>
            </w:r>
          </w:p>
          <w:p w14:paraId="61877736" w14:textId="77777777" w:rsidR="00685887" w:rsidRPr="00700FAF" w:rsidRDefault="00685887" w:rsidP="00685887">
            <w:pPr>
              <w:pStyle w:val="Bullettext"/>
              <w:numPr>
                <w:ilvl w:val="0"/>
                <w:numId w:val="42"/>
              </w:numPr>
              <w:spacing w:after="0" w:line="259" w:lineRule="auto"/>
            </w:pPr>
            <w:r w:rsidRPr="00700FAF">
              <w:t>All inter-tenancy walls should include Discontinuous Construction as defined by the Building Code of Australia</w:t>
            </w:r>
          </w:p>
          <w:p w14:paraId="24F53C7E" w14:textId="77777777" w:rsidR="00685887" w:rsidRPr="00700FAF" w:rsidRDefault="00685887" w:rsidP="00685887">
            <w:pPr>
              <w:pStyle w:val="Bullettext"/>
              <w:numPr>
                <w:ilvl w:val="0"/>
                <w:numId w:val="42"/>
              </w:numPr>
              <w:spacing w:after="0" w:line="259" w:lineRule="auto"/>
            </w:pPr>
            <w:r w:rsidRPr="00700FAF">
              <w:t xml:space="preserve">Walls between apartments and public corridors results in airborne noise isolation standard of </w:t>
            </w:r>
            <w:proofErr w:type="spellStart"/>
            <w:r w:rsidRPr="00700FAF">
              <w:t>Rw</w:t>
            </w:r>
            <w:proofErr w:type="spellEnd"/>
            <w:r w:rsidRPr="00700FAF">
              <w:t xml:space="preserve"> &gt; 55; and</w:t>
            </w:r>
          </w:p>
          <w:p w14:paraId="207265FB" w14:textId="77777777" w:rsidR="00685887" w:rsidRDefault="00685887" w:rsidP="00685887">
            <w:pPr>
              <w:pStyle w:val="Bullettext"/>
              <w:numPr>
                <w:ilvl w:val="0"/>
                <w:numId w:val="42"/>
              </w:numPr>
              <w:spacing w:after="0" w:line="259" w:lineRule="auto"/>
            </w:pPr>
            <w:r w:rsidRPr="00700FAF">
              <w:t xml:space="preserve">The floor construction above habitable rooms and wet areas of adjacent dwellings (i.e. floor cover) results in an impact isolation standard of </w:t>
            </w:r>
            <w:proofErr w:type="spellStart"/>
            <w:proofErr w:type="gramStart"/>
            <w:r w:rsidRPr="00700FAF">
              <w:t>Ln,w</w:t>
            </w:r>
            <w:proofErr w:type="spellEnd"/>
            <w:proofErr w:type="gramEnd"/>
            <w:r w:rsidRPr="00700FAF">
              <w:t xml:space="preserve"> + CI &lt; 55.</w:t>
            </w:r>
          </w:p>
          <w:p w14:paraId="1D5A44BD" w14:textId="5FBF08ED" w:rsidR="00685887" w:rsidRPr="00685887" w:rsidRDefault="00685887" w:rsidP="00685887">
            <w:pPr>
              <w:pStyle w:val="Bullettext"/>
              <w:numPr>
                <w:ilvl w:val="0"/>
                <w:numId w:val="42"/>
              </w:numPr>
              <w:spacing w:after="0" w:line="259" w:lineRule="auto"/>
            </w:pPr>
            <w:r w:rsidRPr="00700FAF">
              <w:t xml:space="preserve">Apartment entry doors include acoustic seals and achieve laboratory acoustic rating of </w:t>
            </w:r>
            <w:proofErr w:type="spellStart"/>
            <w:r w:rsidRPr="00700FAF">
              <w:t>Rw</w:t>
            </w:r>
            <w:proofErr w:type="spellEnd"/>
            <w:r w:rsidRPr="00700FAF">
              <w:t xml:space="preserve"> 30.</w:t>
            </w:r>
          </w:p>
        </w:tc>
        <w:tc>
          <w:tcPr>
            <w:tcW w:w="810" w:type="pct"/>
            <w:vAlign w:val="center"/>
            <w:tcPrChange w:id="211" w:author="Ting Li" w:date="2022-05-23T16:49:00Z">
              <w:tcPr>
                <w:tcW w:w="694" w:type="pct"/>
                <w:vAlign w:val="center"/>
              </w:tcPr>
            </w:tcPrChange>
          </w:tcPr>
          <w:p w14:paraId="2B0BBC63" w14:textId="36776D84" w:rsidR="00685887" w:rsidRDefault="00F33466" w:rsidP="00C41176">
            <w:pPr>
              <w:jc w:val="center"/>
            </w:pPr>
            <w:sdt>
              <w:sdtPr>
                <w:id w:val="-1811389992"/>
              </w:sdtPr>
              <w:sdtEndPr/>
              <w:sdtContent>
                <w:sdt>
                  <w:sdtPr>
                    <w:id w:val="-40846422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5887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66AB30C8" w14:textId="77777777" w:rsidR="00E252D1" w:rsidDel="00255D27" w:rsidRDefault="00E252D1" w:rsidP="00657526">
      <w:pPr>
        <w:rPr>
          <w:del w:id="212" w:author="Ting Li" w:date="2022-05-23T16:56:00Z"/>
        </w:rPr>
      </w:pPr>
    </w:p>
    <w:p w14:paraId="68EE2121" w14:textId="4A45DAE3" w:rsidR="008A0EE5" w:rsidDel="00255D27" w:rsidRDefault="00657526" w:rsidP="00657526">
      <w:pPr>
        <w:rPr>
          <w:del w:id="213" w:author="Ting Li" w:date="2022-05-23T16:56:00Z"/>
        </w:rPr>
      </w:pPr>
      <w:del w:id="214" w:author="Ting Li" w:date="2022-05-23T16:56:00Z">
        <w:r w:rsidDel="00255D27">
          <w:delText xml:space="preserve">Provide a </w:delText>
        </w:r>
        <w:r w:rsidR="008A0EE5" w:rsidDel="00255D27">
          <w:delText>list of areas that have been included to demonstrate compliance with this criterion</w:delText>
        </w:r>
        <w:r w:rsidR="008A0EE5" w:rsidRPr="00BB7D6C" w:rsidDel="00255D27">
          <w:delText>.</w:delText>
        </w:r>
      </w:del>
    </w:p>
    <w:p w14:paraId="1279E886" w14:textId="74EB158C" w:rsidR="00657526" w:rsidDel="00255D27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del w:id="215" w:author="Ting Li" w:date="2022-05-23T16:56:00Z"/>
        </w:rPr>
      </w:pPr>
    </w:p>
    <w:p w14:paraId="69DA27FB" w14:textId="79A688F4" w:rsidR="00657526" w:rsidDel="00255D27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del w:id="216" w:author="Ting Li" w:date="2022-05-23T16:56:00Z"/>
        </w:rPr>
      </w:pPr>
    </w:p>
    <w:p w14:paraId="713CB713" w14:textId="04E0E477" w:rsidR="00657526" w:rsidDel="00255D27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del w:id="217" w:author="Ting Li" w:date="2022-05-23T16:56:00Z"/>
        </w:rPr>
      </w:pPr>
    </w:p>
    <w:p w14:paraId="41484D83" w14:textId="42A96B64" w:rsidR="00657526" w:rsidDel="00255D27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del w:id="218" w:author="Ting Li" w:date="2022-05-23T16:56:00Z"/>
        </w:rPr>
      </w:pPr>
    </w:p>
    <w:p w14:paraId="0DD26CF0" w14:textId="7889C413" w:rsidR="00657526" w:rsidDel="00255D27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del w:id="219" w:author="Ting Li" w:date="2022-05-23T16:56:00Z"/>
        </w:rPr>
      </w:pPr>
    </w:p>
    <w:p w14:paraId="0B17F210" w14:textId="2F73F29A" w:rsidR="00920FE8" w:rsidDel="006523B2" w:rsidRDefault="00920FE8" w:rsidP="00657526">
      <w:pPr>
        <w:rPr>
          <w:del w:id="220" w:author="Ting Li" w:date="2022-05-23T16:56:00Z"/>
        </w:rPr>
      </w:pPr>
    </w:p>
    <w:p w14:paraId="5CA9FE90" w14:textId="072755EC" w:rsidR="008A0EE5" w:rsidRDefault="008A0EE5" w:rsidP="00657526">
      <w:r w:rsidRPr="00BB7D6C">
        <w:t xml:space="preserve">A description of </w:t>
      </w:r>
      <w:r w:rsidRPr="00644150">
        <w:t>the part</w:t>
      </w:r>
      <w:r w:rsidR="00135B6A">
        <w:t>it</w:t>
      </w:r>
      <w:r w:rsidRPr="00644150">
        <w:t xml:space="preserve">ions that have been installed </w:t>
      </w:r>
      <w:r w:rsidR="00657526">
        <w:t>that</w:t>
      </w:r>
      <w:r w:rsidRPr="00644150">
        <w:t xml:space="preserve"> address noise transmission between </w:t>
      </w:r>
      <w:r>
        <w:t>e</w:t>
      </w:r>
      <w:r w:rsidRPr="00644150">
        <w:t>nclosed spaces</w:t>
      </w:r>
      <w:r>
        <w:t>.</w:t>
      </w:r>
    </w:p>
    <w:p w14:paraId="0097D02E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B1A1D78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3E97D9B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F846FA8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6BC83C2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787924C" w14:textId="7B8A342A" w:rsidR="00BD28F6" w:rsidRDefault="00BD28F6" w:rsidP="00BD28F6">
      <w:pPr>
        <w:rPr>
          <w:ins w:id="221" w:author="Ting Li" w:date="2022-05-23T16:55:00Z"/>
        </w:rPr>
      </w:pPr>
      <w:ins w:id="222" w:author="Ting Li" w:date="2022-05-23T16:55:00Z">
        <w:r>
          <w:t>Provide a d</w:t>
        </w:r>
        <w:r w:rsidRPr="007A4546">
          <w:t xml:space="preserve">escription of </w:t>
        </w:r>
        <w:r>
          <w:t>how the measurements</w:t>
        </w:r>
      </w:ins>
      <w:ins w:id="223" w:author="Ting Li" w:date="2022-05-23T16:57:00Z">
        <w:r w:rsidR="00C50EEC">
          <w:t xml:space="preserve"> and calculation</w:t>
        </w:r>
      </w:ins>
      <w:ins w:id="224" w:author="Ting Li" w:date="2022-05-23T16:58:00Z">
        <w:r w:rsidR="00C50EEC">
          <w:t>s</w:t>
        </w:r>
      </w:ins>
      <w:ins w:id="225" w:author="Ting Li" w:date="2022-05-23T16:55:00Z">
        <w:r>
          <w:t xml:space="preserve"> were conducted including selection of representative spaces and time periods. </w:t>
        </w:r>
      </w:ins>
    </w:p>
    <w:p w14:paraId="270460A0" w14:textId="77777777" w:rsidR="00BD28F6" w:rsidRDefault="00BD28F6" w:rsidP="00BD28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ins w:id="226" w:author="Ting Li" w:date="2022-05-23T16:55:00Z"/>
        </w:rPr>
      </w:pPr>
    </w:p>
    <w:p w14:paraId="6DFBAD11" w14:textId="77777777" w:rsidR="00BD28F6" w:rsidRDefault="00BD28F6" w:rsidP="00BD28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ins w:id="227" w:author="Ting Li" w:date="2022-05-23T16:55:00Z"/>
        </w:rPr>
      </w:pPr>
    </w:p>
    <w:p w14:paraId="6B2B684C" w14:textId="77777777" w:rsidR="00BD28F6" w:rsidRDefault="00BD28F6" w:rsidP="00BD28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ins w:id="228" w:author="Ting Li" w:date="2022-05-23T16:55:00Z"/>
        </w:rPr>
      </w:pPr>
    </w:p>
    <w:p w14:paraId="7B4D2703" w14:textId="77777777" w:rsidR="00BD28F6" w:rsidRDefault="00BD28F6" w:rsidP="00BD28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ins w:id="229" w:author="Ting Li" w:date="2022-05-23T16:55:00Z"/>
        </w:rPr>
      </w:pPr>
    </w:p>
    <w:p w14:paraId="59DEA496" w14:textId="77777777" w:rsidR="00BD28F6" w:rsidRDefault="00BD28F6" w:rsidP="00BD28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ins w:id="230" w:author="Ting Li" w:date="2022-05-23T16:55:00Z"/>
        </w:rPr>
      </w:pPr>
    </w:p>
    <w:p w14:paraId="7238B895" w14:textId="1955896B" w:rsidR="00A10882" w:rsidRDefault="00A10882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3ABB4042" w14:textId="77777777" w:rsidR="00E252D1" w:rsidRPr="00F44703" w:rsidRDefault="00E252D1" w:rsidP="00E252D1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E252D1" w14:paraId="1B556554" w14:textId="77777777" w:rsidTr="000E668B">
        <w:tc>
          <w:tcPr>
            <w:tcW w:w="6912" w:type="dxa"/>
            <w:shd w:val="clear" w:color="auto" w:fill="DBE5F1" w:themeFill="accent1" w:themeFillTint="33"/>
          </w:tcPr>
          <w:p w14:paraId="3C9CF559" w14:textId="77777777" w:rsidR="00E252D1" w:rsidRPr="00F44703" w:rsidRDefault="00E252D1" w:rsidP="000E668B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6C7D3B36" w14:textId="77777777" w:rsidR="00E252D1" w:rsidRPr="00F44703" w:rsidRDefault="00E252D1" w:rsidP="000E668B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E252D1" w14:paraId="6502E310" w14:textId="77777777" w:rsidTr="000E668B">
        <w:tc>
          <w:tcPr>
            <w:tcW w:w="6912" w:type="dxa"/>
          </w:tcPr>
          <w:p w14:paraId="361D11C5" w14:textId="77777777" w:rsidR="00E252D1" w:rsidRDefault="00E252D1" w:rsidP="000E668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43F8CA2" w14:textId="77777777" w:rsidR="00E252D1" w:rsidRDefault="00E252D1" w:rsidP="000E668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E252D1" w14:paraId="4E964DB6" w14:textId="77777777" w:rsidTr="000E668B">
        <w:tc>
          <w:tcPr>
            <w:tcW w:w="6912" w:type="dxa"/>
          </w:tcPr>
          <w:p w14:paraId="3ACDD034" w14:textId="77777777" w:rsidR="00E252D1" w:rsidRDefault="00E252D1" w:rsidP="000E668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4B92A3E" w14:textId="77777777" w:rsidR="00E252D1" w:rsidRDefault="00E252D1" w:rsidP="000E668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B627EDE" w14:textId="77777777" w:rsidR="00E252D1" w:rsidRDefault="00E252D1" w:rsidP="00DB157E">
      <w:pPr>
        <w:pStyle w:val="Heading2"/>
      </w:pPr>
    </w:p>
    <w:p w14:paraId="050E2A16" w14:textId="77777777" w:rsidR="008C6C4E" w:rsidRDefault="008C6C4E" w:rsidP="00DB157E">
      <w:pPr>
        <w:pStyle w:val="Heading2"/>
      </w:pPr>
      <w:r w:rsidRPr="001C55B2">
        <w:t>DISCUSSION</w:t>
      </w:r>
    </w:p>
    <w:p w14:paraId="0A5DBC48" w14:textId="77777777" w:rsidR="00C135BB" w:rsidRPr="00F21995" w:rsidRDefault="00C135BB" w:rsidP="00C135B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 xml:space="preserve">larify for the Certified Assessor(s). </w:t>
      </w:r>
    </w:p>
    <w:p w14:paraId="14DD93C4" w14:textId="77777777" w:rsidR="008C6C4E" w:rsidRDefault="008C6C4E" w:rsidP="008C6C4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37A8512" w14:textId="77777777" w:rsidR="008C6C4E" w:rsidRDefault="008C6C4E" w:rsidP="008C6C4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E4FC639" w14:textId="77777777" w:rsidR="008C6C4E" w:rsidRDefault="008C6C4E" w:rsidP="008C6C4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5746BDF" w14:textId="77777777" w:rsidR="008C6C4E" w:rsidRDefault="008C6C4E" w:rsidP="008C6C4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0AA5A76" w14:textId="77777777" w:rsidR="00871737" w:rsidRDefault="00871737" w:rsidP="00DB157E">
      <w:pPr>
        <w:pStyle w:val="Heading2"/>
      </w:pPr>
    </w:p>
    <w:p w14:paraId="4E5B2AD2" w14:textId="33F24769" w:rsidR="008C6C4E" w:rsidRPr="001C55B2" w:rsidRDefault="008C6C4E" w:rsidP="00DB157E">
      <w:pPr>
        <w:pStyle w:val="Heading2"/>
      </w:pPr>
      <w:r w:rsidRPr="001C55B2">
        <w:t>DECLARATION</w:t>
      </w:r>
    </w:p>
    <w:p w14:paraId="1A8687D8" w14:textId="77777777" w:rsidR="008C6C4E" w:rsidRDefault="008C6C4E" w:rsidP="008C6C4E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36161CDF" w14:textId="77777777" w:rsidR="008C6C4E" w:rsidRDefault="008C6C4E" w:rsidP="008C6C4E">
      <w:pPr>
        <w:rPr>
          <w:rFonts w:cstheme="minorHAnsi"/>
        </w:rPr>
      </w:pPr>
      <w:r>
        <w:rPr>
          <w:rFonts w:cstheme="minorHAnsi"/>
        </w:rPr>
        <w:lastRenderedPageBreak/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Pr="008B4275">
        <w:rPr>
          <w:rFonts w:cstheme="minorHAnsi"/>
        </w:rPr>
        <w:t xml:space="preserve">: </w:t>
      </w:r>
    </w:p>
    <w:p w14:paraId="095E61B8" w14:textId="77777777" w:rsidR="008C6C4E" w:rsidRDefault="008C6C4E" w:rsidP="008C6C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04D786FF" w14:textId="77777777" w:rsidR="008C6C4E" w:rsidRDefault="008C6C4E" w:rsidP="008C6C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5B628C1F" w14:textId="77777777" w:rsidR="008C6C4E" w:rsidRDefault="008C6C4E" w:rsidP="008C6C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6EA676E6" w14:textId="77777777" w:rsidR="008C6C4E" w:rsidRPr="008B4275" w:rsidRDefault="008C6C4E" w:rsidP="008C6C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032C3624" w14:textId="77777777" w:rsidR="008C6C4E" w:rsidRDefault="008C6C4E" w:rsidP="008C6C4E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5225BBCC" w14:textId="77777777" w:rsidR="008C6C4E" w:rsidRDefault="008C6C4E" w:rsidP="008C6C4E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p w14:paraId="0CA26E36" w14:textId="77777777" w:rsidR="007A4546" w:rsidRDefault="007A4546" w:rsidP="00DB157E">
      <w:pPr>
        <w:pStyle w:val="Heading2"/>
      </w:pPr>
    </w:p>
    <w:sectPr w:rsidR="007A4546" w:rsidSect="00C135BB">
      <w:headerReference w:type="default" r:id="rId11"/>
      <w:footerReference w:type="default" r:id="rId12"/>
      <w:pgSz w:w="11907" w:h="16839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AEEA3" w14:textId="77777777" w:rsidR="00F876F2" w:rsidRDefault="00F876F2" w:rsidP="00780BF9">
      <w:pPr>
        <w:spacing w:before="0" w:after="0" w:line="240" w:lineRule="auto"/>
      </w:pPr>
      <w:r>
        <w:separator/>
      </w:r>
    </w:p>
  </w:endnote>
  <w:endnote w:type="continuationSeparator" w:id="0">
    <w:p w14:paraId="3C5F313F" w14:textId="77777777" w:rsidR="00F876F2" w:rsidRDefault="00F876F2" w:rsidP="00780BF9">
      <w:pPr>
        <w:spacing w:before="0" w:after="0" w:line="240" w:lineRule="auto"/>
      </w:pPr>
      <w:r>
        <w:continuationSeparator/>
      </w:r>
    </w:p>
  </w:endnote>
  <w:endnote w:type="continuationNotice" w:id="1">
    <w:p w14:paraId="7B312E62" w14:textId="77777777" w:rsidR="00F876F2" w:rsidRDefault="00F876F2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931FB" w14:textId="3B871928" w:rsidR="00780BF9" w:rsidRDefault="00F560DB">
    <w:pPr>
      <w:pStyle w:val="Footer"/>
    </w:pPr>
    <w:r>
      <w:rPr>
        <w:noProof/>
      </w:rPr>
      <w:drawing>
        <wp:inline distT="0" distB="0" distL="0" distR="0" wp14:anchorId="48DCF59D" wp14:editId="5FC758F5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4C2A3" w14:textId="77777777" w:rsidR="00F876F2" w:rsidRDefault="00F876F2" w:rsidP="00780BF9">
      <w:pPr>
        <w:spacing w:before="0" w:after="0" w:line="240" w:lineRule="auto"/>
      </w:pPr>
      <w:r>
        <w:separator/>
      </w:r>
    </w:p>
  </w:footnote>
  <w:footnote w:type="continuationSeparator" w:id="0">
    <w:p w14:paraId="2749C59F" w14:textId="77777777" w:rsidR="00F876F2" w:rsidRDefault="00F876F2" w:rsidP="00780BF9">
      <w:pPr>
        <w:spacing w:before="0" w:after="0" w:line="240" w:lineRule="auto"/>
      </w:pPr>
      <w:r>
        <w:continuationSeparator/>
      </w:r>
    </w:p>
  </w:footnote>
  <w:footnote w:type="continuationNotice" w:id="1">
    <w:p w14:paraId="2EBEA274" w14:textId="77777777" w:rsidR="00F876F2" w:rsidRDefault="00F876F2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1CDA7" w14:textId="0531EB6D" w:rsidR="003C2F56" w:rsidRDefault="003C2F56" w:rsidP="00CF2716">
    <w:pPr>
      <w:pStyle w:val="Header"/>
      <w:pBdr>
        <w:bottom w:val="single" w:sz="4" w:space="0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C23BC4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757246">
      <w:rPr>
        <w:sz w:val="16"/>
        <w:szCs w:val="16"/>
        <w:lang w:val="en-US"/>
      </w:rPr>
      <w:t>.</w:t>
    </w:r>
    <w:r w:rsidR="00A9648C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CF2716">
      <w:rPr>
        <w:sz w:val="16"/>
        <w:szCs w:val="16"/>
        <w:lang w:val="en-US"/>
      </w:rPr>
      <w:t xml:space="preserve">Submission Template </w:t>
    </w:r>
    <w:r w:rsidR="00C23BC4">
      <w:rPr>
        <w:sz w:val="16"/>
        <w:szCs w:val="16"/>
        <w:lang w:val="en-US"/>
      </w:rPr>
      <w:t>NZ</w:t>
    </w:r>
    <w:r w:rsidR="00C135BB">
      <w:rPr>
        <w:sz w:val="16"/>
        <w:szCs w:val="16"/>
        <w:lang w:val="en-US"/>
      </w:rPr>
      <w:t>v1.</w:t>
    </w:r>
    <w:r w:rsidR="00A9648C">
      <w:rPr>
        <w:sz w:val="16"/>
        <w:szCs w:val="16"/>
        <w:lang w:val="en-US"/>
      </w:rPr>
      <w:t>1</w:t>
    </w:r>
  </w:p>
  <w:p w14:paraId="74DB6472" w14:textId="77777777" w:rsidR="00780BF9" w:rsidRDefault="00780B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74A1E50"/>
    <w:multiLevelType w:val="hybridMultilevel"/>
    <w:tmpl w:val="74520CE0"/>
    <w:lvl w:ilvl="0" w:tplc="70D07728">
      <w:start w:val="1"/>
      <w:numFmt w:val="bullet"/>
      <w:pStyle w:val="Bullettex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A81475E"/>
    <w:multiLevelType w:val="hybridMultilevel"/>
    <w:tmpl w:val="238C0C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D65A8B"/>
    <w:multiLevelType w:val="hybridMultilevel"/>
    <w:tmpl w:val="9F725F38"/>
    <w:lvl w:ilvl="0" w:tplc="EC0071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223F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E298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7647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E4DB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0869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EC24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2EB8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3C56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206066"/>
    <w:multiLevelType w:val="multilevel"/>
    <w:tmpl w:val="4D2AA15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279631E"/>
    <w:multiLevelType w:val="hybridMultilevel"/>
    <w:tmpl w:val="4F2CB08A"/>
    <w:lvl w:ilvl="0" w:tplc="7D2EAC0A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7F7075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E49A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944F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A0F6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8817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42C7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3297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9EC3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EA0A3F"/>
    <w:multiLevelType w:val="hybridMultilevel"/>
    <w:tmpl w:val="90BACDA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E65A26"/>
    <w:multiLevelType w:val="multilevel"/>
    <w:tmpl w:val="00000001"/>
    <w:numStyleLink w:val="Bullets"/>
  </w:abstractNum>
  <w:abstractNum w:abstractNumId="30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3436606"/>
    <w:multiLevelType w:val="multilevel"/>
    <w:tmpl w:val="00000001"/>
    <w:numStyleLink w:val="Bullets"/>
  </w:abstractNum>
  <w:abstractNum w:abstractNumId="32" w15:restartNumberingAfterBreak="0">
    <w:nsid w:val="56472EF1"/>
    <w:multiLevelType w:val="hybridMultilevel"/>
    <w:tmpl w:val="6A8ABEF4"/>
    <w:lvl w:ilvl="0" w:tplc="4CE69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C67B9F"/>
    <w:multiLevelType w:val="hybridMultilevel"/>
    <w:tmpl w:val="081A1324"/>
    <w:lvl w:ilvl="0" w:tplc="0B201CBE">
      <w:start w:val="1"/>
      <w:numFmt w:val="bullet"/>
      <w:lvlText w:val=""/>
      <w:lvlJc w:val="left"/>
      <w:pPr>
        <w:ind w:left="1806" w:hanging="360"/>
      </w:pPr>
      <w:rPr>
        <w:rFonts w:ascii="Symbol" w:hAnsi="Symbol" w:hint="default"/>
      </w:rPr>
    </w:lvl>
    <w:lvl w:ilvl="1" w:tplc="21A871EE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2" w:tplc="217AC856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3" w:tplc="1916B12E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4" w:tplc="E4484E32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5" w:tplc="223CA9D8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  <w:lvl w:ilvl="6" w:tplc="504CEEE0" w:tentative="1">
      <w:start w:val="1"/>
      <w:numFmt w:val="bullet"/>
      <w:lvlText w:val=""/>
      <w:lvlJc w:val="left"/>
      <w:pPr>
        <w:ind w:left="6126" w:hanging="360"/>
      </w:pPr>
      <w:rPr>
        <w:rFonts w:ascii="Symbol" w:hAnsi="Symbol" w:hint="default"/>
      </w:rPr>
    </w:lvl>
    <w:lvl w:ilvl="7" w:tplc="8CB6C8E6" w:tentative="1">
      <w:start w:val="1"/>
      <w:numFmt w:val="bullet"/>
      <w:lvlText w:val="o"/>
      <w:lvlJc w:val="left"/>
      <w:pPr>
        <w:ind w:left="6846" w:hanging="360"/>
      </w:pPr>
      <w:rPr>
        <w:rFonts w:ascii="Courier New" w:hAnsi="Courier New" w:cs="Courier New" w:hint="default"/>
      </w:rPr>
    </w:lvl>
    <w:lvl w:ilvl="8" w:tplc="A4F60B12" w:tentative="1">
      <w:start w:val="1"/>
      <w:numFmt w:val="bullet"/>
      <w:lvlText w:val=""/>
      <w:lvlJc w:val="left"/>
      <w:pPr>
        <w:ind w:left="7566" w:hanging="360"/>
      </w:pPr>
      <w:rPr>
        <w:rFonts w:ascii="Wingdings" w:hAnsi="Wingdings" w:hint="default"/>
      </w:rPr>
    </w:lvl>
  </w:abstractNum>
  <w:abstractNum w:abstractNumId="34" w15:restartNumberingAfterBreak="0">
    <w:nsid w:val="5C9756CF"/>
    <w:multiLevelType w:val="hybridMultilevel"/>
    <w:tmpl w:val="46C6A04A"/>
    <w:lvl w:ilvl="0" w:tplc="8E1A152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E566E4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C062E18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98AF09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9AEE7A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BA8CB7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FC617B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28A502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C18A4C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8C946D0"/>
    <w:multiLevelType w:val="multilevel"/>
    <w:tmpl w:val="00000001"/>
    <w:numStyleLink w:val="Bullets"/>
  </w:abstractNum>
  <w:abstractNum w:abstractNumId="36" w15:restartNumberingAfterBreak="0">
    <w:nsid w:val="691048F6"/>
    <w:multiLevelType w:val="hybridMultilevel"/>
    <w:tmpl w:val="14369838"/>
    <w:lvl w:ilvl="0" w:tplc="08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AFF7821"/>
    <w:multiLevelType w:val="hybridMultilevel"/>
    <w:tmpl w:val="E686619A"/>
    <w:lvl w:ilvl="0" w:tplc="0C09000F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070798">
    <w:abstractNumId w:val="10"/>
  </w:num>
  <w:num w:numId="2" w16cid:durableId="524906809">
    <w:abstractNumId w:val="11"/>
  </w:num>
  <w:num w:numId="3" w16cid:durableId="1511287136">
    <w:abstractNumId w:val="12"/>
  </w:num>
  <w:num w:numId="4" w16cid:durableId="396786614">
    <w:abstractNumId w:val="13"/>
  </w:num>
  <w:num w:numId="5" w16cid:durableId="1311982605">
    <w:abstractNumId w:val="14"/>
  </w:num>
  <w:num w:numId="6" w16cid:durableId="679358761">
    <w:abstractNumId w:val="15"/>
  </w:num>
  <w:num w:numId="7" w16cid:durableId="1260018538">
    <w:abstractNumId w:val="25"/>
  </w:num>
  <w:num w:numId="8" w16cid:durableId="1299645300">
    <w:abstractNumId w:val="24"/>
  </w:num>
  <w:num w:numId="9" w16cid:durableId="1838230665">
    <w:abstractNumId w:val="35"/>
  </w:num>
  <w:num w:numId="10" w16cid:durableId="1889876164">
    <w:abstractNumId w:val="31"/>
  </w:num>
  <w:num w:numId="11" w16cid:durableId="1952126226">
    <w:abstractNumId w:val="29"/>
  </w:num>
  <w:num w:numId="12" w16cid:durableId="4598910">
    <w:abstractNumId w:val="20"/>
  </w:num>
  <w:num w:numId="13" w16cid:durableId="542713394">
    <w:abstractNumId w:val="17"/>
  </w:num>
  <w:num w:numId="14" w16cid:durableId="1569144274">
    <w:abstractNumId w:val="18"/>
  </w:num>
  <w:num w:numId="15" w16cid:durableId="334190801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710109044">
    <w:abstractNumId w:val="9"/>
  </w:num>
  <w:num w:numId="17" w16cid:durableId="1069839111">
    <w:abstractNumId w:val="7"/>
  </w:num>
  <w:num w:numId="18" w16cid:durableId="1840853595">
    <w:abstractNumId w:val="6"/>
  </w:num>
  <w:num w:numId="19" w16cid:durableId="2102798938">
    <w:abstractNumId w:val="5"/>
  </w:num>
  <w:num w:numId="20" w16cid:durableId="1246375376">
    <w:abstractNumId w:val="4"/>
  </w:num>
  <w:num w:numId="21" w16cid:durableId="983197795">
    <w:abstractNumId w:val="8"/>
  </w:num>
  <w:num w:numId="22" w16cid:durableId="919023387">
    <w:abstractNumId w:val="3"/>
  </w:num>
  <w:num w:numId="23" w16cid:durableId="970284782">
    <w:abstractNumId w:val="2"/>
  </w:num>
  <w:num w:numId="24" w16cid:durableId="1030645806">
    <w:abstractNumId w:val="1"/>
  </w:num>
  <w:num w:numId="25" w16cid:durableId="1026294325">
    <w:abstractNumId w:val="0"/>
  </w:num>
  <w:num w:numId="26" w16cid:durableId="145128337">
    <w:abstractNumId w:val="37"/>
  </w:num>
  <w:num w:numId="27" w16cid:durableId="984121170">
    <w:abstractNumId w:val="26"/>
  </w:num>
  <w:num w:numId="28" w16cid:durableId="1258362757">
    <w:abstractNumId w:val="21"/>
  </w:num>
  <w:num w:numId="29" w16cid:durableId="535122224">
    <w:abstractNumId w:val="30"/>
  </w:num>
  <w:num w:numId="30" w16cid:durableId="2051227497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661887560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722512637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513614268">
    <w:abstractNumId w:val="36"/>
  </w:num>
  <w:num w:numId="34" w16cid:durableId="643851682">
    <w:abstractNumId w:val="38"/>
  </w:num>
  <w:num w:numId="35" w16cid:durableId="1047682754">
    <w:abstractNumId w:val="34"/>
  </w:num>
  <w:num w:numId="36" w16cid:durableId="129321799">
    <w:abstractNumId w:val="16"/>
  </w:num>
  <w:num w:numId="37" w16cid:durableId="686179375">
    <w:abstractNumId w:val="27"/>
  </w:num>
  <w:num w:numId="38" w16cid:durableId="607785071">
    <w:abstractNumId w:val="23"/>
  </w:num>
  <w:num w:numId="39" w16cid:durableId="1717775764">
    <w:abstractNumId w:val="33"/>
  </w:num>
  <w:num w:numId="40" w16cid:durableId="1091972082">
    <w:abstractNumId w:val="19"/>
  </w:num>
  <w:num w:numId="41" w16cid:durableId="1767535897">
    <w:abstractNumId w:val="22"/>
  </w:num>
  <w:num w:numId="42" w16cid:durableId="486827938">
    <w:abstractNumId w:val="32"/>
  </w:num>
  <w:num w:numId="43" w16cid:durableId="819615739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4" w16cid:durableId="2053577956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5" w16cid:durableId="1943607551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6" w16cid:durableId="874198935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7" w16cid:durableId="731316301">
    <w:abstractNumId w:val="2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ing Li">
    <w15:presenceInfo w15:providerId="AD" w15:userId="S::ting.li@nzgbc.org.nz::462ae957-380f-4921-984b-82e067252d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AzMTczNDA1NDAAEko6SsGpxcWZ+XkgBca1AFJfwLAsAAAA"/>
  </w:docVars>
  <w:rsids>
    <w:rsidRoot w:val="00FF4A3B"/>
    <w:rsid w:val="00006EFB"/>
    <w:rsid w:val="00015B85"/>
    <w:rsid w:val="00017B56"/>
    <w:rsid w:val="0002622D"/>
    <w:rsid w:val="00030364"/>
    <w:rsid w:val="00033E82"/>
    <w:rsid w:val="00041305"/>
    <w:rsid w:val="000414A1"/>
    <w:rsid w:val="000763B8"/>
    <w:rsid w:val="00085145"/>
    <w:rsid w:val="000D138F"/>
    <w:rsid w:val="000E26A8"/>
    <w:rsid w:val="000E668B"/>
    <w:rsid w:val="0010613E"/>
    <w:rsid w:val="001104AC"/>
    <w:rsid w:val="0012288D"/>
    <w:rsid w:val="00135B6A"/>
    <w:rsid w:val="00136527"/>
    <w:rsid w:val="00145EF1"/>
    <w:rsid w:val="00150F3C"/>
    <w:rsid w:val="00155FD6"/>
    <w:rsid w:val="00166528"/>
    <w:rsid w:val="001A56FD"/>
    <w:rsid w:val="001A76C9"/>
    <w:rsid w:val="001C087A"/>
    <w:rsid w:val="001C55B2"/>
    <w:rsid w:val="001F15B8"/>
    <w:rsid w:val="002024E6"/>
    <w:rsid w:val="00207274"/>
    <w:rsid w:val="00234251"/>
    <w:rsid w:val="0024583E"/>
    <w:rsid w:val="00247615"/>
    <w:rsid w:val="002509E7"/>
    <w:rsid w:val="00253282"/>
    <w:rsid w:val="00255D27"/>
    <w:rsid w:val="0026389D"/>
    <w:rsid w:val="00281C10"/>
    <w:rsid w:val="002914EF"/>
    <w:rsid w:val="00291D61"/>
    <w:rsid w:val="002C1E60"/>
    <w:rsid w:val="002E1C1A"/>
    <w:rsid w:val="002F4D0A"/>
    <w:rsid w:val="00305A6B"/>
    <w:rsid w:val="00313F06"/>
    <w:rsid w:val="00343B85"/>
    <w:rsid w:val="00370BAD"/>
    <w:rsid w:val="00372131"/>
    <w:rsid w:val="00385775"/>
    <w:rsid w:val="00386BF8"/>
    <w:rsid w:val="003A0517"/>
    <w:rsid w:val="003C2F56"/>
    <w:rsid w:val="003E0EFF"/>
    <w:rsid w:val="003F5C91"/>
    <w:rsid w:val="00414B94"/>
    <w:rsid w:val="00415DAA"/>
    <w:rsid w:val="00421258"/>
    <w:rsid w:val="00441FDE"/>
    <w:rsid w:val="00443B52"/>
    <w:rsid w:val="00461F2D"/>
    <w:rsid w:val="004770A9"/>
    <w:rsid w:val="004D371D"/>
    <w:rsid w:val="004F2472"/>
    <w:rsid w:val="005203CF"/>
    <w:rsid w:val="005205F4"/>
    <w:rsid w:val="00543FCE"/>
    <w:rsid w:val="005453EE"/>
    <w:rsid w:val="00565B4C"/>
    <w:rsid w:val="00577D2A"/>
    <w:rsid w:val="00584967"/>
    <w:rsid w:val="00594AD8"/>
    <w:rsid w:val="005959BE"/>
    <w:rsid w:val="005A20F3"/>
    <w:rsid w:val="005C2F1A"/>
    <w:rsid w:val="005C34D2"/>
    <w:rsid w:val="005C5B2E"/>
    <w:rsid w:val="005C692B"/>
    <w:rsid w:val="005D4078"/>
    <w:rsid w:val="005E267B"/>
    <w:rsid w:val="006346AC"/>
    <w:rsid w:val="00640DE3"/>
    <w:rsid w:val="00644150"/>
    <w:rsid w:val="00647553"/>
    <w:rsid w:val="006523B2"/>
    <w:rsid w:val="00657526"/>
    <w:rsid w:val="0066183A"/>
    <w:rsid w:val="00680260"/>
    <w:rsid w:val="00685887"/>
    <w:rsid w:val="00696088"/>
    <w:rsid w:val="006B20F7"/>
    <w:rsid w:val="006B3D65"/>
    <w:rsid w:val="006B6118"/>
    <w:rsid w:val="006C09EF"/>
    <w:rsid w:val="006D3C47"/>
    <w:rsid w:val="00707646"/>
    <w:rsid w:val="007153EE"/>
    <w:rsid w:val="00721279"/>
    <w:rsid w:val="00730DB8"/>
    <w:rsid w:val="00731A0F"/>
    <w:rsid w:val="0075170B"/>
    <w:rsid w:val="007537EB"/>
    <w:rsid w:val="00756573"/>
    <w:rsid w:val="00757246"/>
    <w:rsid w:val="007771E3"/>
    <w:rsid w:val="007772D5"/>
    <w:rsid w:val="00780BF9"/>
    <w:rsid w:val="007A0380"/>
    <w:rsid w:val="007A4546"/>
    <w:rsid w:val="007E6C71"/>
    <w:rsid w:val="00800F6C"/>
    <w:rsid w:val="00805D1C"/>
    <w:rsid w:val="00830329"/>
    <w:rsid w:val="00833D8E"/>
    <w:rsid w:val="00835B65"/>
    <w:rsid w:val="00841903"/>
    <w:rsid w:val="00850159"/>
    <w:rsid w:val="0086343F"/>
    <w:rsid w:val="00865D5C"/>
    <w:rsid w:val="00871737"/>
    <w:rsid w:val="0089672F"/>
    <w:rsid w:val="008A0EE5"/>
    <w:rsid w:val="008A463C"/>
    <w:rsid w:val="008C6C4E"/>
    <w:rsid w:val="008D2570"/>
    <w:rsid w:val="008E2D3A"/>
    <w:rsid w:val="008E2EB8"/>
    <w:rsid w:val="00904F3F"/>
    <w:rsid w:val="009105F1"/>
    <w:rsid w:val="009173CC"/>
    <w:rsid w:val="00920FE8"/>
    <w:rsid w:val="00941D1F"/>
    <w:rsid w:val="00950859"/>
    <w:rsid w:val="00955DBE"/>
    <w:rsid w:val="00956E02"/>
    <w:rsid w:val="009708B7"/>
    <w:rsid w:val="00980882"/>
    <w:rsid w:val="00996AA1"/>
    <w:rsid w:val="009A13BF"/>
    <w:rsid w:val="009C41FB"/>
    <w:rsid w:val="009E45D5"/>
    <w:rsid w:val="009E57F0"/>
    <w:rsid w:val="009E672F"/>
    <w:rsid w:val="00A10882"/>
    <w:rsid w:val="00A14DE0"/>
    <w:rsid w:val="00A207CE"/>
    <w:rsid w:val="00A45B94"/>
    <w:rsid w:val="00A624B1"/>
    <w:rsid w:val="00A75798"/>
    <w:rsid w:val="00A77B3E"/>
    <w:rsid w:val="00A820D8"/>
    <w:rsid w:val="00A9648C"/>
    <w:rsid w:val="00AA17BC"/>
    <w:rsid w:val="00AA2E9F"/>
    <w:rsid w:val="00AA36BB"/>
    <w:rsid w:val="00AA46EA"/>
    <w:rsid w:val="00AB7C45"/>
    <w:rsid w:val="00AD60D8"/>
    <w:rsid w:val="00AD7849"/>
    <w:rsid w:val="00AF437B"/>
    <w:rsid w:val="00AF5280"/>
    <w:rsid w:val="00AF65A5"/>
    <w:rsid w:val="00AF74A4"/>
    <w:rsid w:val="00B04026"/>
    <w:rsid w:val="00B16241"/>
    <w:rsid w:val="00B42A76"/>
    <w:rsid w:val="00B43004"/>
    <w:rsid w:val="00B44AE5"/>
    <w:rsid w:val="00B53472"/>
    <w:rsid w:val="00B75101"/>
    <w:rsid w:val="00BC1D56"/>
    <w:rsid w:val="00BD28F6"/>
    <w:rsid w:val="00C05C3A"/>
    <w:rsid w:val="00C10EEA"/>
    <w:rsid w:val="00C135BB"/>
    <w:rsid w:val="00C172F4"/>
    <w:rsid w:val="00C20CCC"/>
    <w:rsid w:val="00C215B0"/>
    <w:rsid w:val="00C21911"/>
    <w:rsid w:val="00C23BC4"/>
    <w:rsid w:val="00C41176"/>
    <w:rsid w:val="00C50EEC"/>
    <w:rsid w:val="00C77E63"/>
    <w:rsid w:val="00C85EBC"/>
    <w:rsid w:val="00CA175C"/>
    <w:rsid w:val="00CC3B44"/>
    <w:rsid w:val="00CC589B"/>
    <w:rsid w:val="00CF0B01"/>
    <w:rsid w:val="00CF2716"/>
    <w:rsid w:val="00D144BE"/>
    <w:rsid w:val="00D15333"/>
    <w:rsid w:val="00D17691"/>
    <w:rsid w:val="00D20DA9"/>
    <w:rsid w:val="00D31581"/>
    <w:rsid w:val="00D34A57"/>
    <w:rsid w:val="00D46E8E"/>
    <w:rsid w:val="00D55E65"/>
    <w:rsid w:val="00D70E27"/>
    <w:rsid w:val="00D80EAC"/>
    <w:rsid w:val="00DA2018"/>
    <w:rsid w:val="00DA27D3"/>
    <w:rsid w:val="00DB157E"/>
    <w:rsid w:val="00DD4D63"/>
    <w:rsid w:val="00DF0E45"/>
    <w:rsid w:val="00DF18E4"/>
    <w:rsid w:val="00E078B5"/>
    <w:rsid w:val="00E15F6B"/>
    <w:rsid w:val="00E224F8"/>
    <w:rsid w:val="00E252D1"/>
    <w:rsid w:val="00E3597D"/>
    <w:rsid w:val="00E52F47"/>
    <w:rsid w:val="00E63EF6"/>
    <w:rsid w:val="00EA5503"/>
    <w:rsid w:val="00EA7755"/>
    <w:rsid w:val="00EB10CB"/>
    <w:rsid w:val="00EC4E1C"/>
    <w:rsid w:val="00ED4B9F"/>
    <w:rsid w:val="00EE0752"/>
    <w:rsid w:val="00F0141A"/>
    <w:rsid w:val="00F25D41"/>
    <w:rsid w:val="00F33466"/>
    <w:rsid w:val="00F40D3F"/>
    <w:rsid w:val="00F43E46"/>
    <w:rsid w:val="00F560DB"/>
    <w:rsid w:val="00F876F2"/>
    <w:rsid w:val="00F93D08"/>
    <w:rsid w:val="00FB2507"/>
    <w:rsid w:val="00FC1330"/>
    <w:rsid w:val="00FC67A4"/>
    <w:rsid w:val="00FF1A55"/>
    <w:rsid w:val="00FF4A3B"/>
    <w:rsid w:val="00FF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B0CDAA"/>
  <w15:docId w15:val="{35254CA6-2C02-409E-A811-CE6091DB4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865D5C"/>
    <w:pPr>
      <w:keepNext/>
      <w:pBdr>
        <w:bottom w:val="single" w:sz="4" w:space="1" w:color="365F91" w:themeColor="accent1" w:themeShade="BF"/>
      </w:pBdr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DB157E"/>
    <w:pPr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C41176"/>
    <w:pPr>
      <w:keepNext/>
      <w:ind w:left="720" w:hanging="720"/>
      <w:outlineLvl w:val="2"/>
    </w:pPr>
    <w:rPr>
      <w:bCs/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40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</w:pPr>
  </w:style>
  <w:style w:type="character" w:customStyle="1" w:styleId="Heading2Char">
    <w:name w:val="Heading 2 Char"/>
    <w:basedOn w:val="DefaultParagraphFont"/>
    <w:link w:val="Heading2"/>
    <w:rsid w:val="00DB157E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C41176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Header">
    <w:name w:val="header"/>
    <w:basedOn w:val="Normal"/>
    <w:link w:val="HeaderChar"/>
    <w:locked/>
    <w:rsid w:val="00780BF9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780BF9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780BF9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780BF9"/>
    <w:rPr>
      <w:rFonts w:ascii="Arial" w:eastAsia="Arial" w:hAnsi="Arial" w:cs="Arial"/>
      <w:color w:val="000000"/>
      <w:szCs w:val="22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C215B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C215B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Revision">
    <w:name w:val="Revision"/>
    <w:hidden/>
    <w:uiPriority w:val="99"/>
    <w:semiHidden/>
    <w:rsid w:val="00EB10CB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8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b26038e7317411e478f390ec18a1e14c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4203ea315a954aecc093a7668bbde4cc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2985c86-f8c2-4ffb-9ed4-056f10e7bf99">
      <UserInfo>
        <DisplayName>Bhumika Mistry</DisplayName>
        <AccountId>236</AccountId>
        <AccountType/>
      </UserInfo>
    </SharedWithUsers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E198D971-272C-40B9-BC46-5B89B1E774C4}"/>
</file>

<file path=customXml/itemProps2.xml><?xml version="1.0" encoding="utf-8"?>
<ds:datastoreItem xmlns:ds="http://schemas.openxmlformats.org/officeDocument/2006/customXml" ds:itemID="{EAFABED1-09DD-4E04-B6AA-072029835BF5}">
  <ds:schemaRefs>
    <ds:schemaRef ds:uri="http://schemas.openxmlformats.org/package/2006/metadata/core-properties"/>
    <ds:schemaRef ds:uri="http://schemas.microsoft.com/office/infopath/2007/PartnerControls"/>
    <ds:schemaRef ds:uri="a5091d4f-8901-46df-85f4-029614b39d2e"/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http://purl.org/dc/dcmitype/"/>
    <ds:schemaRef ds:uri="52985c86-f8c2-4ffb-9ed4-056f10e7bf99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437915F-CD4A-43A9-9B50-EC945957D6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45F8A2-09D9-4C0E-864E-D8C7C172F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7</Pages>
  <Words>939</Words>
  <Characters>5860</Characters>
  <Application>Microsoft Office Word</Application>
  <DocSecurity>0</DocSecurity>
  <Lines>48</Lines>
  <Paragraphs>13</Paragraphs>
  <ScaleCrop>false</ScaleCrop>
  <Company>Toshiba</Company>
  <LinksUpToDate>false</LinksUpToDate>
  <CharactersWithSpaces>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Davina Knox</dc:creator>
  <cp:keywords/>
  <cp:lastModifiedBy>Ting Li</cp:lastModifiedBy>
  <cp:revision>63</cp:revision>
  <cp:lastPrinted>1901-01-01T11:00:00Z</cp:lastPrinted>
  <dcterms:created xsi:type="dcterms:W3CDTF">2022-03-02T21:03:00Z</dcterms:created>
  <dcterms:modified xsi:type="dcterms:W3CDTF">2022-05-30T04:50:00Z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11800</vt:r8>
  </property>
</Properties>
</file>